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A3C32" w14:textId="0DDD4930" w:rsidR="00F27444" w:rsidRPr="000026D9" w:rsidRDefault="00F27444" w:rsidP="00F27444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GasNet:</w:t>
      </w:r>
      <w:r w:rsidR="00765ABA">
        <w:rPr>
          <w:rFonts w:ascii="Segoe UI" w:hAnsi="Segoe UI" w:cs="Segoe UI"/>
        </w:rPr>
        <w:t xml:space="preserve"> </w:t>
      </w:r>
    </w:p>
    <w:p w14:paraId="0FB43BAF" w14:textId="77777777" w:rsidR="00F27444" w:rsidRDefault="00F27444" w:rsidP="00F27444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SŽ: </w:t>
      </w:r>
    </w:p>
    <w:p w14:paraId="1062632C" w14:textId="77777777" w:rsidR="00F27444" w:rsidRDefault="00F27444" w:rsidP="00F27444">
      <w:pPr>
        <w:pStyle w:val="Zhlav"/>
        <w:rPr>
          <w:rFonts w:ascii="Segoe UI" w:hAnsi="Segoe UI" w:cs="Segoe UI"/>
        </w:rPr>
      </w:pPr>
    </w:p>
    <w:p w14:paraId="2983441C" w14:textId="5E6F780D" w:rsidR="00F27444" w:rsidRDefault="00F27444" w:rsidP="00F27444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  <w:r w:rsidRPr="00D91793">
        <w:rPr>
          <w:rFonts w:ascii="Segoe UI" w:hAnsi="Segoe UI" w:cs="Segoe UI"/>
          <w:b/>
          <w:bCs/>
          <w:iCs/>
          <w:kern w:val="28"/>
          <w:lang w:val="x-none" w:eastAsia="x-none"/>
        </w:rPr>
        <w:t>SMLOUVA O BUDOUCÍ  SMLOUVĚ O ZŘÍZENÍ VĚCNÉHO BŘEMENE</w:t>
      </w:r>
    </w:p>
    <w:p w14:paraId="755D6708" w14:textId="77777777" w:rsidR="00872E62" w:rsidRPr="00D91793" w:rsidRDefault="00872E62" w:rsidP="00F27444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</w:p>
    <w:p w14:paraId="340BF31E" w14:textId="13BD1233" w:rsidR="00F27444" w:rsidRPr="001444D5" w:rsidRDefault="00F27444" w:rsidP="00F2744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iCs/>
          <w:lang w:val="x-none" w:eastAsia="x-none"/>
        </w:rPr>
      </w:pPr>
      <w:r w:rsidRPr="001444D5">
        <w:rPr>
          <w:rFonts w:ascii="Segoe UI" w:hAnsi="Segoe UI" w:cs="Segoe UI"/>
        </w:rPr>
        <w:t xml:space="preserve">uzavřená v souladu s ustanovením § 59 odst. 2 zákona č. 458/2000 Sb., o podmínkách podnikání a o výkonu státní správy v energetických odvětvích a o změně některých zákonů (energetický zákon), ve znění pozdějších předpisů, v souladu s ustanovením § 5a odst. 2. zákona č. 266/1994 Sb., o dráhách, ve znění pozdějších předpisů a v souladu s ustanoveními § 1785 - 1788 zákona č. 89/2012 Sb., občanský zákoník, </w:t>
      </w:r>
      <w:r w:rsidRPr="001444D5">
        <w:rPr>
          <w:rFonts w:ascii="Segoe UI" w:hAnsi="Segoe UI" w:cs="Segoe UI"/>
          <w:kern w:val="1"/>
          <w:lang w:eastAsia="ar-SA"/>
        </w:rPr>
        <w:t>ve znění pozdějších předpisů</w:t>
      </w:r>
    </w:p>
    <w:p w14:paraId="497A9C5E" w14:textId="77777777" w:rsidR="00F27444" w:rsidRPr="00D91793" w:rsidRDefault="00F27444" w:rsidP="00F27444">
      <w:pPr>
        <w:suppressAutoHyphens/>
        <w:autoSpaceDE w:val="0"/>
        <w:autoSpaceDN w:val="0"/>
        <w:rPr>
          <w:rFonts w:ascii="Segoe UI" w:hAnsi="Segoe UI" w:cs="Segoe UI"/>
          <w:bCs/>
          <w:iCs/>
          <w:kern w:val="28"/>
          <w:lang w:eastAsia="x-none"/>
        </w:rPr>
      </w:pPr>
    </w:p>
    <w:p w14:paraId="7FCD8D26" w14:textId="77777777" w:rsidR="00F27444" w:rsidRPr="00D91793" w:rsidRDefault="00F27444" w:rsidP="00F27444">
      <w:pPr>
        <w:autoSpaceDE w:val="0"/>
        <w:autoSpaceDN w:val="0"/>
        <w:spacing w:after="120"/>
        <w:jc w:val="center"/>
        <w:rPr>
          <w:rFonts w:ascii="Segoe UI" w:hAnsi="Segoe UI" w:cs="Segoe UI"/>
          <w:color w:val="000000"/>
          <w:spacing w:val="-6"/>
        </w:rPr>
      </w:pPr>
      <w:r w:rsidRPr="00D91793">
        <w:rPr>
          <w:rFonts w:ascii="Segoe UI" w:hAnsi="Segoe UI" w:cs="Segoe UI"/>
          <w:lang w:val="x-none" w:eastAsia="x-none"/>
        </w:rPr>
        <w:t xml:space="preserve"> mezi </w:t>
      </w:r>
      <w:r w:rsidRPr="00D91793">
        <w:rPr>
          <w:rFonts w:ascii="Segoe UI" w:hAnsi="Segoe UI" w:cs="Segoe UI"/>
          <w:lang w:eastAsia="x-none"/>
        </w:rPr>
        <w:t>smluvními stranami</w:t>
      </w:r>
    </w:p>
    <w:p w14:paraId="1A27163A" w14:textId="77777777" w:rsidR="00E32969" w:rsidRPr="0012641E" w:rsidRDefault="00E32969" w:rsidP="001D3206">
      <w:pPr>
        <w:shd w:val="clear" w:color="auto" w:fill="FFFFFF"/>
        <w:jc w:val="both"/>
        <w:rPr>
          <w:rFonts w:ascii="Segoe UI" w:hAnsi="Segoe UI" w:cs="Segoe UI"/>
          <w:b/>
          <w:bCs/>
        </w:rPr>
      </w:pPr>
    </w:p>
    <w:p w14:paraId="4D8F2287" w14:textId="77777777" w:rsidR="00A32924" w:rsidRPr="003951C4" w:rsidRDefault="00A32924" w:rsidP="00A32924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/>
          <w:bCs/>
        </w:rPr>
      </w:pPr>
      <w:r w:rsidRPr="003951C4">
        <w:rPr>
          <w:rFonts w:ascii="Segoe UI" w:hAnsi="Segoe UI" w:cs="Segoe UI"/>
          <w:b/>
          <w:bCs/>
        </w:rPr>
        <w:t xml:space="preserve">Správa železnic, státní organizace    </w:t>
      </w:r>
    </w:p>
    <w:p w14:paraId="072C704F" w14:textId="77777777" w:rsidR="00A32924" w:rsidRPr="003951C4" w:rsidRDefault="00A32924" w:rsidP="00A32924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3951C4">
        <w:rPr>
          <w:rFonts w:ascii="Segoe UI" w:hAnsi="Segoe UI" w:cs="Segoe UI"/>
        </w:rPr>
        <w:t>Se sídlem</w:t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  <w:t xml:space="preserve">: Praha 1 - Nové Město, Dlážděná 1003/7,  PSČ 110 00      </w:t>
      </w:r>
    </w:p>
    <w:p w14:paraId="4EDD4351" w14:textId="77777777" w:rsidR="00A32924" w:rsidRPr="003951C4" w:rsidRDefault="00A32924" w:rsidP="00A32924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3951C4">
        <w:rPr>
          <w:rFonts w:ascii="Segoe UI" w:hAnsi="Segoe UI" w:cs="Segoe UI"/>
        </w:rPr>
        <w:t>IČO</w:t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  <w:t>: 70994234</w:t>
      </w:r>
    </w:p>
    <w:p w14:paraId="196C523F" w14:textId="77777777" w:rsidR="00A32924" w:rsidRPr="003951C4" w:rsidRDefault="00A32924" w:rsidP="00A32924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3951C4">
        <w:rPr>
          <w:rFonts w:ascii="Segoe UI" w:hAnsi="Segoe UI" w:cs="Segoe UI"/>
        </w:rPr>
        <w:t>DIČ</w:t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  <w:t>: CZ70994234</w:t>
      </w:r>
    </w:p>
    <w:p w14:paraId="6B9BE9DD" w14:textId="77777777" w:rsidR="00A32924" w:rsidRPr="003951C4" w:rsidRDefault="00A32924" w:rsidP="00A32924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3951C4">
        <w:rPr>
          <w:rFonts w:ascii="Segoe UI" w:hAnsi="Segoe UI" w:cs="Segoe UI"/>
          <w:lang w:val="x-none" w:eastAsia="x-none"/>
        </w:rPr>
        <w:t>Zaps</w:t>
      </w:r>
      <w:r w:rsidRPr="003951C4">
        <w:rPr>
          <w:rFonts w:ascii="Segoe UI" w:hAnsi="Segoe UI" w:cs="Segoe UI"/>
          <w:lang w:eastAsia="x-none"/>
        </w:rPr>
        <w:t>á</w:t>
      </w:r>
      <w:r w:rsidRPr="003951C4">
        <w:rPr>
          <w:rFonts w:ascii="Segoe UI" w:hAnsi="Segoe UI" w:cs="Segoe UI"/>
          <w:lang w:val="x-none" w:eastAsia="x-none"/>
        </w:rPr>
        <w:t>n</w:t>
      </w:r>
      <w:r w:rsidRPr="003951C4">
        <w:rPr>
          <w:rFonts w:ascii="Segoe UI" w:hAnsi="Segoe UI" w:cs="Segoe UI"/>
          <w:lang w:eastAsia="x-none"/>
        </w:rPr>
        <w:t>a</w:t>
      </w: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x-none" w:eastAsia="x-none"/>
        </w:rPr>
        <w:t xml:space="preserve">: v obchodním rejstříku vedeném Městským soudem v </w:t>
      </w:r>
    </w:p>
    <w:p w14:paraId="5767BF37" w14:textId="77777777" w:rsidR="00A32924" w:rsidRPr="003951C4" w:rsidRDefault="00A32924" w:rsidP="00A32924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en-US" w:eastAsia="x-none"/>
        </w:rPr>
        <w:tab/>
        <w:t xml:space="preserve">  </w:t>
      </w:r>
      <w:r w:rsidRPr="003951C4">
        <w:rPr>
          <w:rFonts w:ascii="Segoe UI" w:hAnsi="Segoe UI" w:cs="Segoe UI"/>
          <w:lang w:val="x-none" w:eastAsia="x-none"/>
        </w:rPr>
        <w:t>Praze, oddíl A, vložka 48384</w:t>
      </w:r>
    </w:p>
    <w:p w14:paraId="421F8B9B" w14:textId="77777777" w:rsidR="00A32924" w:rsidRPr="003951C4" w:rsidRDefault="00A32924" w:rsidP="00A32924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eastAsia="x-none"/>
        </w:rPr>
      </w:pPr>
      <w:r w:rsidRPr="003951C4">
        <w:rPr>
          <w:rFonts w:ascii="Segoe UI" w:hAnsi="Segoe UI" w:cs="Segoe UI"/>
          <w:lang w:val="x-none" w:eastAsia="x-none"/>
        </w:rPr>
        <w:t>Bankovní spojení</w:t>
      </w: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en-US" w:eastAsia="x-none"/>
        </w:rPr>
        <w:tab/>
      </w:r>
      <w:r w:rsidRPr="003951C4">
        <w:rPr>
          <w:rFonts w:ascii="Segoe UI" w:hAnsi="Segoe UI" w:cs="Segoe UI"/>
          <w:lang w:val="x-none" w:eastAsia="x-none"/>
        </w:rPr>
        <w:t xml:space="preserve">: </w:t>
      </w:r>
      <w:r w:rsidRPr="003951C4">
        <w:rPr>
          <w:rFonts w:ascii="Segoe UI" w:hAnsi="Segoe UI" w:cs="Segoe UI"/>
          <w:lang w:eastAsia="x-none"/>
        </w:rPr>
        <w:t>Česká národní banka, číslo účtu 14606011/0710</w:t>
      </w:r>
    </w:p>
    <w:p w14:paraId="4F3B7EFE" w14:textId="77777777" w:rsidR="00A32924" w:rsidRPr="003951C4" w:rsidRDefault="00A32924" w:rsidP="00A32924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3951C4">
        <w:rPr>
          <w:rFonts w:ascii="Segoe UI" w:hAnsi="Segoe UI" w:cs="Segoe UI"/>
        </w:rPr>
        <w:t>zastoupena</w:t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  <w:t>: …………………………………..</w:t>
      </w:r>
    </w:p>
    <w:p w14:paraId="3883AD44" w14:textId="77777777" w:rsidR="00A32924" w:rsidRPr="003951C4" w:rsidRDefault="00A32924" w:rsidP="00A32924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3951C4">
        <w:rPr>
          <w:rFonts w:ascii="Segoe UI" w:hAnsi="Segoe UI" w:cs="Segoe UI"/>
        </w:rPr>
        <w:tab/>
      </w:r>
      <w:r w:rsidRPr="003951C4">
        <w:rPr>
          <w:rFonts w:ascii="Segoe UI" w:hAnsi="Segoe UI" w:cs="Segoe UI"/>
        </w:rPr>
        <w:tab/>
        <w:t xml:space="preserve">         </w:t>
      </w:r>
      <w:r w:rsidRPr="00FD0F2F">
        <w:rPr>
          <w:rFonts w:ascii="Segoe UI" w:hAnsi="Segoe UI" w:cs="Segoe UI"/>
        </w:rPr>
        <w:t>na základě pověření č. ………ze dne ………….</w:t>
      </w:r>
      <w:r w:rsidRPr="003951C4">
        <w:rPr>
          <w:rFonts w:ascii="Segoe UI" w:hAnsi="Segoe UI" w:cs="Segoe UI"/>
        </w:rPr>
        <w:t xml:space="preserve"> </w:t>
      </w:r>
    </w:p>
    <w:p w14:paraId="2E9ADF1F" w14:textId="77777777" w:rsidR="00A32924" w:rsidRDefault="00A32924" w:rsidP="00A32924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right="-285"/>
        <w:textAlignment w:val="baseline"/>
        <w:rPr>
          <w:rFonts w:ascii="Segoe UI" w:hAnsi="Segoe UI" w:cs="Segoe UI"/>
        </w:rPr>
      </w:pPr>
    </w:p>
    <w:p w14:paraId="05B1F7CA" w14:textId="7854BE68" w:rsidR="00B81659" w:rsidRPr="0012641E" w:rsidRDefault="00A32924" w:rsidP="00B81659">
      <w:pPr>
        <w:pStyle w:val="Zkladntext2"/>
        <w:tabs>
          <w:tab w:val="left" w:pos="426"/>
        </w:tabs>
        <w:rPr>
          <w:rFonts w:ascii="Segoe UI" w:hAnsi="Segoe UI" w:cs="Segoe UI"/>
          <w:b/>
          <w:bCs/>
          <w:sz w:val="20"/>
        </w:rPr>
      </w:pPr>
      <w:r w:rsidRPr="003951C4">
        <w:rPr>
          <w:rFonts w:ascii="Segoe UI" w:hAnsi="Segoe UI" w:cs="Segoe UI"/>
          <w:sz w:val="20"/>
        </w:rPr>
        <w:t>(</w:t>
      </w:r>
      <w:r>
        <w:rPr>
          <w:rFonts w:ascii="Segoe UI" w:hAnsi="Segoe UI" w:cs="Segoe UI"/>
          <w:sz w:val="20"/>
        </w:rPr>
        <w:t>dále jen</w:t>
      </w:r>
      <w:r w:rsidRPr="003951C4">
        <w:rPr>
          <w:rFonts w:ascii="Segoe UI" w:hAnsi="Segoe UI" w:cs="Segoe UI"/>
          <w:sz w:val="20"/>
        </w:rPr>
        <w:t xml:space="preserve"> </w:t>
      </w:r>
      <w:r w:rsidRPr="00D85AC9">
        <w:rPr>
          <w:rFonts w:ascii="Segoe UI" w:hAnsi="Segoe UI" w:cs="Segoe UI"/>
          <w:b/>
          <w:i/>
          <w:sz w:val="20"/>
        </w:rPr>
        <w:t>„</w:t>
      </w:r>
      <w:r>
        <w:rPr>
          <w:rFonts w:ascii="Segoe UI" w:hAnsi="Segoe UI" w:cs="Segoe UI"/>
          <w:b/>
          <w:i/>
          <w:sz w:val="20"/>
        </w:rPr>
        <w:t xml:space="preserve">budoucí </w:t>
      </w:r>
      <w:r w:rsidRPr="00D85AC9">
        <w:rPr>
          <w:rFonts w:ascii="Segoe UI" w:hAnsi="Segoe UI" w:cs="Segoe UI"/>
          <w:b/>
          <w:i/>
          <w:sz w:val="20"/>
        </w:rPr>
        <w:t>povinný“</w:t>
      </w:r>
      <w:r w:rsidRPr="003951C4">
        <w:rPr>
          <w:rFonts w:ascii="Segoe UI" w:hAnsi="Segoe UI" w:cs="Segoe UI"/>
          <w:sz w:val="20"/>
        </w:rPr>
        <w:t>)</w:t>
      </w:r>
    </w:p>
    <w:p w14:paraId="407267D4" w14:textId="602AF3BF" w:rsidR="00E32969" w:rsidRPr="0012641E" w:rsidRDefault="00B81659" w:rsidP="006E39FA">
      <w:pPr>
        <w:spacing w:before="120" w:after="120"/>
        <w:jc w:val="both"/>
        <w:rPr>
          <w:rFonts w:ascii="Segoe UI" w:hAnsi="Segoe UI" w:cs="Segoe UI"/>
        </w:rPr>
      </w:pPr>
      <w:r w:rsidRPr="0012641E">
        <w:rPr>
          <w:rFonts w:ascii="Segoe UI" w:hAnsi="Segoe UI" w:cs="Segoe UI"/>
        </w:rPr>
        <w:t>a</w:t>
      </w:r>
    </w:p>
    <w:p w14:paraId="657E5AF6" w14:textId="77777777" w:rsidR="00493802" w:rsidRPr="003951C4" w:rsidRDefault="00493802" w:rsidP="00493802">
      <w:pPr>
        <w:tabs>
          <w:tab w:val="left" w:pos="1985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b/>
          <w:bCs/>
        </w:rPr>
      </w:pPr>
      <w:r w:rsidRPr="003951C4">
        <w:rPr>
          <w:rFonts w:ascii="Segoe UI" w:hAnsi="Segoe UI" w:cs="Segoe UI"/>
          <w:b/>
          <w:bCs/>
        </w:rPr>
        <w:t>GasNet, s.r.o.</w:t>
      </w:r>
    </w:p>
    <w:p w14:paraId="3B746AC8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Se sídlem</w:t>
      </w:r>
      <w:r w:rsidRPr="003951C4">
        <w:rPr>
          <w:rFonts w:ascii="Segoe UI" w:eastAsia="Calibri" w:hAnsi="Segoe UI" w:cs="Segoe UI"/>
          <w:iCs/>
        </w:rPr>
        <w:tab/>
        <w:t xml:space="preserve">: </w:t>
      </w:r>
      <w:r w:rsidRPr="003951C4">
        <w:rPr>
          <w:rFonts w:ascii="Segoe UI" w:hAnsi="Segoe UI" w:cs="Segoe UI"/>
        </w:rPr>
        <w:t>Klíšská 940/96, Klíše, 400 01 Ústí nad Labem</w:t>
      </w:r>
    </w:p>
    <w:p w14:paraId="7C314535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IČO</w:t>
      </w:r>
      <w:r w:rsidRPr="003951C4">
        <w:rPr>
          <w:rFonts w:ascii="Segoe UI" w:eastAsia="Calibri" w:hAnsi="Segoe UI" w:cs="Segoe UI"/>
          <w:iCs/>
        </w:rPr>
        <w:tab/>
        <w:t xml:space="preserve">: </w:t>
      </w:r>
      <w:r w:rsidRPr="003951C4">
        <w:rPr>
          <w:rFonts w:ascii="Segoe UI" w:hAnsi="Segoe UI" w:cs="Segoe UI"/>
        </w:rPr>
        <w:t>27295567</w:t>
      </w:r>
    </w:p>
    <w:p w14:paraId="0938F832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DIČ</w:t>
      </w:r>
      <w:r w:rsidRPr="003951C4">
        <w:rPr>
          <w:rFonts w:ascii="Segoe UI" w:eastAsia="Calibri" w:hAnsi="Segoe UI" w:cs="Segoe UI"/>
          <w:iCs/>
        </w:rPr>
        <w:tab/>
        <w:t>: CZ27295567</w:t>
      </w:r>
    </w:p>
    <w:p w14:paraId="6996460B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1139C5">
        <w:rPr>
          <w:rFonts w:ascii="Segoe UI" w:hAnsi="Segoe UI" w:cs="Segoe UI"/>
        </w:rPr>
        <w:t>Spisová značka</w:t>
      </w:r>
      <w:r w:rsidRPr="003951C4">
        <w:rPr>
          <w:rFonts w:ascii="Segoe UI" w:eastAsia="Calibri" w:hAnsi="Segoe UI" w:cs="Segoe UI"/>
          <w:iCs/>
        </w:rPr>
        <w:tab/>
        <w:t xml:space="preserve">: </w:t>
      </w:r>
      <w:r w:rsidRPr="001139C5">
        <w:rPr>
          <w:rFonts w:ascii="Segoe UI" w:hAnsi="Segoe UI" w:cs="Segoe UI"/>
        </w:rPr>
        <w:t>C 23083 vedená u Krajského soudu v Ústí nad Labem</w:t>
      </w:r>
      <w:r w:rsidRPr="003951C4">
        <w:rPr>
          <w:rFonts w:ascii="Segoe UI" w:eastAsia="Calibri" w:hAnsi="Segoe UI" w:cs="Segoe UI"/>
          <w:iCs/>
        </w:rPr>
        <w:t xml:space="preserve"> </w:t>
      </w:r>
    </w:p>
    <w:p w14:paraId="4509F075" w14:textId="77777777" w:rsidR="00493802" w:rsidRPr="00C94616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bCs/>
          <w:iCs/>
        </w:rPr>
      </w:pPr>
      <w:r w:rsidRPr="00C94616">
        <w:rPr>
          <w:rFonts w:ascii="Segoe UI" w:eastAsia="Calibri" w:hAnsi="Segoe UI" w:cs="Segoe UI"/>
          <w:b/>
          <w:bCs/>
          <w:iCs/>
        </w:rPr>
        <w:t>zastoupena na základě plné moci společností</w:t>
      </w:r>
    </w:p>
    <w:p w14:paraId="295A97E4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</w:p>
    <w:p w14:paraId="1381C213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iCs/>
        </w:rPr>
      </w:pPr>
      <w:r w:rsidRPr="003951C4">
        <w:rPr>
          <w:rFonts w:ascii="Segoe UI" w:eastAsia="Calibri" w:hAnsi="Segoe UI" w:cs="Segoe UI"/>
          <w:b/>
          <w:iCs/>
        </w:rPr>
        <w:t>GasNet Služby, s.r.o.</w:t>
      </w:r>
    </w:p>
    <w:p w14:paraId="73FF07E0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</w:rPr>
      </w:pPr>
      <w:r w:rsidRPr="003951C4">
        <w:rPr>
          <w:rFonts w:ascii="Segoe UI" w:eastAsia="Calibri" w:hAnsi="Segoe UI" w:cs="Segoe UI"/>
          <w:iCs/>
        </w:rPr>
        <w:t>Se sídlem</w:t>
      </w:r>
      <w:r w:rsidRPr="003951C4">
        <w:rPr>
          <w:rFonts w:ascii="Segoe UI" w:eastAsia="Calibri" w:hAnsi="Segoe UI" w:cs="Segoe UI"/>
          <w:iCs/>
        </w:rPr>
        <w:tab/>
        <w:t xml:space="preserve">: </w:t>
      </w:r>
      <w:r w:rsidRPr="003951C4">
        <w:rPr>
          <w:rFonts w:ascii="Segoe UI" w:hAnsi="Segoe UI" w:cs="Segoe UI"/>
        </w:rPr>
        <w:t>Plynárenská 499/1, Zábrdovice, 602 00 Brno</w:t>
      </w:r>
    </w:p>
    <w:p w14:paraId="19DE0654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IČO                                        : 27935311</w:t>
      </w:r>
    </w:p>
    <w:p w14:paraId="75A571FF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DIČ</w:t>
      </w:r>
      <w:r w:rsidRPr="003951C4">
        <w:rPr>
          <w:rFonts w:ascii="Segoe UI" w:eastAsia="Calibri" w:hAnsi="Segoe UI" w:cs="Segoe UI"/>
          <w:iCs/>
        </w:rPr>
        <w:tab/>
        <w:t>: CZ27935311</w:t>
      </w:r>
    </w:p>
    <w:p w14:paraId="6713274A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1139C5">
        <w:rPr>
          <w:rFonts w:ascii="Segoe UI" w:hAnsi="Segoe UI" w:cs="Segoe UI"/>
        </w:rPr>
        <w:t>Spisová značka</w:t>
      </w:r>
      <w:r w:rsidRPr="003951C4">
        <w:rPr>
          <w:rFonts w:ascii="Segoe UI" w:eastAsia="Calibri" w:hAnsi="Segoe UI" w:cs="Segoe UI"/>
          <w:iCs/>
        </w:rPr>
        <w:tab/>
        <w:t xml:space="preserve">: </w:t>
      </w:r>
      <w:r w:rsidRPr="001139C5">
        <w:rPr>
          <w:rFonts w:ascii="Segoe UI" w:hAnsi="Segoe UI" w:cs="Segoe UI"/>
        </w:rPr>
        <w:t>C 57165 vedená u Krajského soudu v Brně</w:t>
      </w:r>
    </w:p>
    <w:p w14:paraId="64D73233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</w:p>
    <w:p w14:paraId="2EADB315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zastoupena na základě plných mocí</w:t>
      </w:r>
      <w:r>
        <w:rPr>
          <w:rFonts w:ascii="Segoe UI" w:eastAsia="Calibri" w:hAnsi="Segoe UI" w:cs="Segoe UI"/>
          <w:iCs/>
        </w:rPr>
        <w:t>:</w:t>
      </w:r>
      <w:r w:rsidRPr="003951C4">
        <w:rPr>
          <w:rFonts w:ascii="Segoe UI" w:eastAsia="Calibri" w:hAnsi="Segoe UI" w:cs="Segoe UI"/>
          <w:iCs/>
        </w:rPr>
        <w:tab/>
      </w:r>
    </w:p>
    <w:p w14:paraId="58BBFD53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…………………………………</w:t>
      </w:r>
      <w:r>
        <w:rPr>
          <w:rFonts w:ascii="Segoe UI" w:eastAsia="Calibri" w:hAnsi="Segoe UI" w:cs="Segoe UI"/>
          <w:iCs/>
        </w:rPr>
        <w:t>.</w:t>
      </w:r>
      <w:r w:rsidRPr="003951C4">
        <w:rPr>
          <w:rFonts w:ascii="Segoe UI" w:eastAsia="Calibri" w:hAnsi="Segoe UI" w:cs="Segoe UI"/>
          <w:iCs/>
        </w:rPr>
        <w:t>…..</w:t>
      </w:r>
    </w:p>
    <w:p w14:paraId="3EF24B0B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3951C4">
        <w:rPr>
          <w:rFonts w:ascii="Segoe UI" w:eastAsia="Calibri" w:hAnsi="Segoe UI" w:cs="Segoe UI"/>
          <w:iCs/>
        </w:rPr>
        <w:t>………………………………………</w:t>
      </w:r>
    </w:p>
    <w:p w14:paraId="7035C26E" w14:textId="77777777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</w:p>
    <w:p w14:paraId="5970E335" w14:textId="799F829D" w:rsidR="00493802" w:rsidRPr="003951C4" w:rsidRDefault="00493802" w:rsidP="0049380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</w:rPr>
      </w:pPr>
      <w:r w:rsidRPr="003951C4">
        <w:rPr>
          <w:rFonts w:ascii="Segoe UI" w:hAnsi="Segoe UI" w:cs="Segoe UI"/>
        </w:rPr>
        <w:t xml:space="preserve">(GasNet, s.r.o. </w:t>
      </w:r>
      <w:r>
        <w:rPr>
          <w:rFonts w:ascii="Segoe UI" w:hAnsi="Segoe UI" w:cs="Segoe UI"/>
        </w:rPr>
        <w:t>dále jen</w:t>
      </w:r>
      <w:r w:rsidRPr="003951C4">
        <w:rPr>
          <w:rFonts w:ascii="Segoe UI" w:hAnsi="Segoe UI" w:cs="Segoe UI"/>
        </w:rPr>
        <w:t xml:space="preserve"> </w:t>
      </w:r>
      <w:r w:rsidRPr="00D85AC9">
        <w:rPr>
          <w:rFonts w:ascii="Segoe UI" w:hAnsi="Segoe UI" w:cs="Segoe UI"/>
          <w:b/>
          <w:i/>
        </w:rPr>
        <w:t>„</w:t>
      </w:r>
      <w:r>
        <w:rPr>
          <w:rFonts w:ascii="Segoe UI" w:hAnsi="Segoe UI" w:cs="Segoe UI"/>
          <w:b/>
          <w:i/>
        </w:rPr>
        <w:t xml:space="preserve">budoucí </w:t>
      </w:r>
      <w:r w:rsidRPr="00D85AC9">
        <w:rPr>
          <w:rFonts w:ascii="Segoe UI" w:hAnsi="Segoe UI" w:cs="Segoe UI"/>
          <w:b/>
          <w:i/>
        </w:rPr>
        <w:t>oprávněný“</w:t>
      </w:r>
      <w:r w:rsidRPr="003951C4">
        <w:rPr>
          <w:rFonts w:ascii="Segoe UI" w:hAnsi="Segoe UI" w:cs="Segoe UI"/>
        </w:rPr>
        <w:t xml:space="preserve">)     </w:t>
      </w:r>
    </w:p>
    <w:p w14:paraId="768C1A56" w14:textId="77777777" w:rsidR="00EE3E24" w:rsidRPr="0012641E" w:rsidRDefault="00EE3E24" w:rsidP="006C3FC2">
      <w:pPr>
        <w:pStyle w:val="Nadpis4"/>
        <w:rPr>
          <w:rFonts w:ascii="Segoe UI" w:hAnsi="Segoe UI" w:cs="Segoe UI"/>
          <w:sz w:val="20"/>
        </w:rPr>
      </w:pPr>
    </w:p>
    <w:p w14:paraId="77DB3CCA" w14:textId="77777777" w:rsidR="00B81659" w:rsidRPr="0012641E" w:rsidRDefault="00B81659" w:rsidP="006C3FC2">
      <w:pPr>
        <w:pStyle w:val="Nadpis4"/>
        <w:rPr>
          <w:rFonts w:ascii="Segoe UI" w:hAnsi="Segoe UI" w:cs="Segoe UI"/>
          <w:sz w:val="20"/>
        </w:rPr>
      </w:pPr>
      <w:r w:rsidRPr="0012641E">
        <w:rPr>
          <w:rFonts w:ascii="Segoe UI" w:hAnsi="Segoe UI" w:cs="Segoe UI"/>
          <w:sz w:val="20"/>
        </w:rPr>
        <w:t>I.</w:t>
      </w:r>
    </w:p>
    <w:p w14:paraId="30B812C9" w14:textId="77777777" w:rsidR="00AB0027" w:rsidRPr="0012641E" w:rsidRDefault="00AB0027" w:rsidP="006C3FC2">
      <w:pPr>
        <w:jc w:val="center"/>
        <w:rPr>
          <w:rFonts w:ascii="Segoe UI" w:hAnsi="Segoe UI" w:cs="Segoe UI"/>
        </w:rPr>
      </w:pPr>
    </w:p>
    <w:p w14:paraId="20B5772C" w14:textId="7C140AB1" w:rsidR="00B81659" w:rsidRPr="00F91834" w:rsidRDefault="00B81659" w:rsidP="00BF2855">
      <w:pPr>
        <w:pStyle w:val="Odstavecseseznamem"/>
        <w:numPr>
          <w:ilvl w:val="0"/>
          <w:numId w:val="13"/>
        </w:numPr>
        <w:ind w:left="360"/>
        <w:jc w:val="both"/>
        <w:rPr>
          <w:rFonts w:ascii="Segoe UI" w:hAnsi="Segoe UI" w:cs="Segoe UI"/>
          <w:iCs/>
          <w:snapToGrid w:val="0"/>
        </w:rPr>
      </w:pPr>
      <w:r w:rsidRPr="00F91834">
        <w:rPr>
          <w:rFonts w:ascii="Segoe UI" w:hAnsi="Segoe UI" w:cs="Segoe UI"/>
          <w:bCs/>
        </w:rPr>
        <w:t xml:space="preserve">Budoucí povinný </w:t>
      </w:r>
      <w:r w:rsidR="00855671" w:rsidRPr="00F91834">
        <w:rPr>
          <w:rFonts w:ascii="Segoe UI" w:hAnsi="Segoe UI" w:cs="Segoe UI"/>
        </w:rPr>
        <w:t xml:space="preserve">má právo hospodařit s </w:t>
      </w:r>
      <w:r w:rsidR="00645551">
        <w:rPr>
          <w:rFonts w:ascii="Segoe UI" w:hAnsi="Segoe UI" w:cs="Segoe UI"/>
        </w:rPr>
        <w:t>majetkem</w:t>
      </w:r>
      <w:r w:rsidR="008E21E0" w:rsidRPr="00F91834">
        <w:rPr>
          <w:rFonts w:ascii="Segoe UI" w:hAnsi="Segoe UI" w:cs="Segoe UI"/>
        </w:rPr>
        <w:t xml:space="preserve"> České republiky </w:t>
      </w:r>
      <w:r w:rsidR="00340063">
        <w:rPr>
          <w:rFonts w:ascii="Segoe UI" w:hAnsi="Segoe UI" w:cs="Segoe UI"/>
        </w:rPr>
        <w:t xml:space="preserve">– pozemkem </w:t>
      </w:r>
      <w:r w:rsidRPr="00F91834">
        <w:rPr>
          <w:rFonts w:ascii="Segoe UI" w:hAnsi="Segoe UI" w:cs="Segoe UI"/>
        </w:rPr>
        <w:t>parc. č.</w:t>
      </w:r>
      <w:r w:rsidR="00855671" w:rsidRPr="00F91834">
        <w:rPr>
          <w:rFonts w:ascii="Segoe UI" w:hAnsi="Segoe UI" w:cs="Segoe UI"/>
        </w:rPr>
        <w:t xml:space="preserve"> ……</w:t>
      </w:r>
      <w:r w:rsidRPr="00F91834">
        <w:rPr>
          <w:rFonts w:ascii="Segoe UI" w:hAnsi="Segoe UI" w:cs="Segoe UI"/>
        </w:rPr>
        <w:t xml:space="preserve">, </w:t>
      </w:r>
      <w:r w:rsidR="00F07FA6" w:rsidRPr="00F91834">
        <w:rPr>
          <w:rFonts w:ascii="Segoe UI" w:hAnsi="Segoe UI" w:cs="Segoe UI"/>
        </w:rPr>
        <w:t xml:space="preserve">zapsaným </w:t>
      </w:r>
      <w:r w:rsidRPr="00F91834">
        <w:rPr>
          <w:rFonts w:ascii="Segoe UI" w:hAnsi="Segoe UI" w:cs="Segoe UI"/>
        </w:rPr>
        <w:t>na LV č.</w:t>
      </w:r>
      <w:r w:rsidR="00855671" w:rsidRPr="00F91834">
        <w:rPr>
          <w:rFonts w:ascii="Segoe UI" w:hAnsi="Segoe UI" w:cs="Segoe UI"/>
        </w:rPr>
        <w:t xml:space="preserve"> ……….</w:t>
      </w:r>
      <w:r w:rsidR="00A21A97" w:rsidRPr="00F91834">
        <w:rPr>
          <w:rFonts w:ascii="Segoe UI" w:hAnsi="Segoe UI" w:cs="Segoe UI"/>
        </w:rPr>
        <w:t xml:space="preserve">, </w:t>
      </w:r>
      <w:r w:rsidRPr="00F91834">
        <w:rPr>
          <w:rFonts w:ascii="Segoe UI" w:hAnsi="Segoe UI" w:cs="Segoe UI"/>
        </w:rPr>
        <w:t>pro k.ú</w:t>
      </w:r>
      <w:r w:rsidR="00C44CC1" w:rsidRPr="00F91834">
        <w:rPr>
          <w:rFonts w:ascii="Segoe UI" w:hAnsi="Segoe UI" w:cs="Segoe UI"/>
        </w:rPr>
        <w:t>.</w:t>
      </w:r>
      <w:r w:rsidR="00855671" w:rsidRPr="00F91834">
        <w:rPr>
          <w:rFonts w:ascii="Segoe UI" w:hAnsi="Segoe UI" w:cs="Segoe UI"/>
        </w:rPr>
        <w:t xml:space="preserve"> ………</w:t>
      </w:r>
      <w:r w:rsidRPr="00F91834">
        <w:rPr>
          <w:rFonts w:ascii="Segoe UI" w:hAnsi="Segoe UI" w:cs="Segoe UI"/>
        </w:rPr>
        <w:t>, obec</w:t>
      </w:r>
      <w:r w:rsidR="00855671" w:rsidRPr="00F91834">
        <w:rPr>
          <w:rFonts w:ascii="Segoe UI" w:hAnsi="Segoe UI" w:cs="Segoe UI"/>
        </w:rPr>
        <w:t xml:space="preserve"> ………</w:t>
      </w:r>
      <w:r w:rsidRPr="00F91834">
        <w:rPr>
          <w:rFonts w:ascii="Segoe UI" w:hAnsi="Segoe UI" w:cs="Segoe UI"/>
        </w:rPr>
        <w:t>, u</w:t>
      </w:r>
      <w:r w:rsidR="00E32969" w:rsidRPr="00F91834">
        <w:rPr>
          <w:rFonts w:ascii="Segoe UI" w:hAnsi="Segoe UI" w:cs="Segoe UI"/>
        </w:rPr>
        <w:t> </w:t>
      </w:r>
      <w:r w:rsidRPr="00F91834">
        <w:rPr>
          <w:rFonts w:ascii="Segoe UI" w:hAnsi="Segoe UI" w:cs="Segoe UI"/>
        </w:rPr>
        <w:t>Katastrálního úřadu pro</w:t>
      </w:r>
      <w:r w:rsidR="00E32969" w:rsidRPr="00F91834">
        <w:rPr>
          <w:rFonts w:ascii="Segoe UI" w:hAnsi="Segoe UI" w:cs="Segoe UI"/>
        </w:rPr>
        <w:t> </w:t>
      </w:r>
      <w:r w:rsidR="00855671" w:rsidRPr="00F91834">
        <w:rPr>
          <w:rFonts w:ascii="Segoe UI" w:hAnsi="Segoe UI" w:cs="Segoe UI"/>
        </w:rPr>
        <w:t>………</w:t>
      </w:r>
      <w:r w:rsidRPr="00F91834">
        <w:rPr>
          <w:rFonts w:ascii="Segoe UI" w:hAnsi="Segoe UI" w:cs="Segoe UI"/>
        </w:rPr>
        <w:t xml:space="preserve"> kraj, katastrální pracoviště</w:t>
      </w:r>
      <w:r w:rsidR="00855671" w:rsidRPr="00F91834">
        <w:rPr>
          <w:rFonts w:ascii="Segoe UI" w:hAnsi="Segoe UI" w:cs="Segoe UI"/>
        </w:rPr>
        <w:t xml:space="preserve"> ……..</w:t>
      </w:r>
      <w:r w:rsidRPr="00F91834">
        <w:rPr>
          <w:rFonts w:ascii="Segoe UI" w:hAnsi="Segoe UI" w:cs="Segoe UI"/>
          <w:iCs/>
          <w:snapToGrid w:val="0"/>
        </w:rPr>
        <w:t xml:space="preserve">(dále jen </w:t>
      </w:r>
      <w:r w:rsidRPr="00F91834">
        <w:rPr>
          <w:rFonts w:ascii="Segoe UI" w:hAnsi="Segoe UI" w:cs="Segoe UI"/>
          <w:b/>
          <w:i/>
          <w:iCs/>
          <w:snapToGrid w:val="0"/>
        </w:rPr>
        <w:t>„</w:t>
      </w:r>
      <w:r w:rsidR="00AA075C" w:rsidRPr="00F91834">
        <w:rPr>
          <w:rFonts w:ascii="Segoe UI" w:hAnsi="Segoe UI" w:cs="Segoe UI"/>
          <w:b/>
          <w:i/>
          <w:iCs/>
          <w:snapToGrid w:val="0"/>
        </w:rPr>
        <w:t xml:space="preserve">budoucí </w:t>
      </w:r>
      <w:r w:rsidR="00EE53C8" w:rsidRPr="00F91834">
        <w:rPr>
          <w:rFonts w:ascii="Segoe UI" w:hAnsi="Segoe UI" w:cs="Segoe UI"/>
          <w:b/>
          <w:i/>
          <w:iCs/>
          <w:snapToGrid w:val="0"/>
        </w:rPr>
        <w:t xml:space="preserve">služebný </w:t>
      </w:r>
      <w:r w:rsidR="00AA075C" w:rsidRPr="00F91834">
        <w:rPr>
          <w:rFonts w:ascii="Segoe UI" w:hAnsi="Segoe UI" w:cs="Segoe UI"/>
          <w:b/>
          <w:i/>
          <w:iCs/>
          <w:snapToGrid w:val="0"/>
        </w:rPr>
        <w:t xml:space="preserve"> pozemek</w:t>
      </w:r>
      <w:r w:rsidRPr="00F91834">
        <w:rPr>
          <w:rFonts w:ascii="Segoe UI" w:hAnsi="Segoe UI" w:cs="Segoe UI"/>
          <w:b/>
          <w:i/>
          <w:iCs/>
          <w:snapToGrid w:val="0"/>
        </w:rPr>
        <w:t>“</w:t>
      </w:r>
      <w:r w:rsidRPr="00F91834">
        <w:rPr>
          <w:rFonts w:ascii="Segoe UI" w:hAnsi="Segoe UI" w:cs="Segoe UI"/>
          <w:iCs/>
          <w:snapToGrid w:val="0"/>
        </w:rPr>
        <w:t>).</w:t>
      </w:r>
    </w:p>
    <w:p w14:paraId="6CA997C4" w14:textId="77777777" w:rsidR="00AB0027" w:rsidRPr="0012641E" w:rsidRDefault="00AB0027" w:rsidP="00F91834">
      <w:pPr>
        <w:rPr>
          <w:rFonts w:ascii="Segoe UI" w:hAnsi="Segoe UI" w:cs="Segoe UI"/>
        </w:rPr>
      </w:pPr>
    </w:p>
    <w:p w14:paraId="50D51CAE" w14:textId="02690CD3" w:rsidR="00855671" w:rsidRPr="00F91834" w:rsidRDefault="003F67DA" w:rsidP="00F91834">
      <w:pPr>
        <w:pStyle w:val="Odstavecseseznamem"/>
        <w:numPr>
          <w:ilvl w:val="0"/>
          <w:numId w:val="13"/>
        </w:numPr>
        <w:spacing w:before="120"/>
        <w:ind w:left="360"/>
        <w:jc w:val="both"/>
        <w:rPr>
          <w:rFonts w:ascii="Segoe UI" w:hAnsi="Segoe UI" w:cs="Segoe UI"/>
          <w:bCs/>
        </w:rPr>
      </w:pPr>
      <w:r w:rsidRPr="00F91834">
        <w:rPr>
          <w:rFonts w:ascii="Segoe UI" w:hAnsi="Segoe UI" w:cs="Segoe UI"/>
        </w:rPr>
        <w:t>B</w:t>
      </w:r>
      <w:r w:rsidR="00B81659" w:rsidRPr="00F91834">
        <w:rPr>
          <w:rFonts w:ascii="Segoe UI" w:hAnsi="Segoe UI" w:cs="Segoe UI"/>
        </w:rPr>
        <w:t xml:space="preserve">udoucí povinný </w:t>
      </w:r>
      <w:r w:rsidRPr="00F91834">
        <w:rPr>
          <w:rFonts w:ascii="Segoe UI" w:hAnsi="Segoe UI" w:cs="Segoe UI"/>
        </w:rPr>
        <w:t xml:space="preserve">provede </w:t>
      </w:r>
      <w:r w:rsidR="00B81659" w:rsidRPr="00F91834">
        <w:rPr>
          <w:rFonts w:ascii="Segoe UI" w:hAnsi="Segoe UI" w:cs="Segoe UI"/>
        </w:rPr>
        <w:t>v souladu s příslušnými ustanoveními zákona č. 183/2006 Sb., o územním plánování a stavebním řádu, ve znění pozdějších předpisů</w:t>
      </w:r>
      <w:r w:rsidR="009A1CE6" w:rsidRPr="00F91834">
        <w:rPr>
          <w:rFonts w:ascii="Segoe UI" w:hAnsi="Segoe UI" w:cs="Segoe UI"/>
        </w:rPr>
        <w:t>,</w:t>
      </w:r>
      <w:r w:rsidR="00B81659" w:rsidRPr="00F91834">
        <w:rPr>
          <w:rFonts w:ascii="Segoe UI" w:hAnsi="Segoe UI" w:cs="Segoe UI"/>
        </w:rPr>
        <w:t xml:space="preserve"> </w:t>
      </w:r>
      <w:r w:rsidR="00745225" w:rsidRPr="00F91834">
        <w:rPr>
          <w:rFonts w:ascii="Segoe UI" w:hAnsi="Segoe UI" w:cs="Segoe UI"/>
        </w:rPr>
        <w:t>stavbu</w:t>
      </w:r>
      <w:r w:rsidR="00B81659" w:rsidRPr="00F91834">
        <w:rPr>
          <w:rFonts w:ascii="Segoe UI" w:hAnsi="Segoe UI" w:cs="Segoe UI"/>
        </w:rPr>
        <w:t xml:space="preserve"> plynárenského zařízení</w:t>
      </w:r>
      <w:r w:rsidR="00855671" w:rsidRPr="00F91834">
        <w:rPr>
          <w:rFonts w:ascii="Segoe UI" w:hAnsi="Segoe UI" w:cs="Segoe UI"/>
          <w:bCs/>
        </w:rPr>
        <w:t xml:space="preserve"> </w:t>
      </w:r>
      <w:r w:rsidR="00566912">
        <w:rPr>
          <w:rFonts w:ascii="Segoe UI" w:hAnsi="Segoe UI" w:cs="Segoe UI"/>
          <w:bCs/>
        </w:rPr>
        <w:lastRenderedPageBreak/>
        <w:t>pod</w:t>
      </w:r>
      <w:r w:rsidR="00745675">
        <w:rPr>
          <w:rFonts w:ascii="Segoe UI" w:hAnsi="Segoe UI" w:cs="Segoe UI"/>
          <w:bCs/>
        </w:rPr>
        <w:t> </w:t>
      </w:r>
      <w:commentRangeStart w:id="0"/>
      <w:r w:rsidR="00745675">
        <w:rPr>
          <w:rFonts w:ascii="Segoe UI" w:hAnsi="Segoe UI" w:cs="Segoe UI"/>
          <w:bCs/>
        </w:rPr>
        <w:t>názvem</w:t>
      </w:r>
      <w:commentRangeEnd w:id="0"/>
      <w:r w:rsidR="00566912">
        <w:rPr>
          <w:rStyle w:val="Odkaznakoment"/>
        </w:rPr>
        <w:commentReference w:id="0"/>
      </w:r>
      <w:r w:rsidR="00745675">
        <w:rPr>
          <w:rFonts w:ascii="Segoe UI" w:hAnsi="Segoe UI" w:cs="Segoe UI"/>
          <w:bCs/>
        </w:rPr>
        <w:t xml:space="preserve"> </w:t>
      </w:r>
      <w:r w:rsidR="00855671" w:rsidRPr="00EA069D">
        <w:rPr>
          <w:rFonts w:ascii="Segoe UI" w:hAnsi="Segoe UI" w:cs="Segoe UI"/>
        </w:rPr>
        <w:t>„………………….., č</w:t>
      </w:r>
      <w:r w:rsidR="00EA069D">
        <w:rPr>
          <w:rFonts w:ascii="Segoe UI" w:hAnsi="Segoe UI" w:cs="Segoe UI"/>
        </w:rPr>
        <w:t>íslo</w:t>
      </w:r>
      <w:r w:rsidR="00855671" w:rsidRPr="00EA069D">
        <w:rPr>
          <w:rFonts w:ascii="Segoe UI" w:hAnsi="Segoe UI" w:cs="Segoe UI"/>
        </w:rPr>
        <w:t xml:space="preserve"> stavby: ……………“</w:t>
      </w:r>
      <w:r w:rsidR="00855671" w:rsidRPr="00F91834">
        <w:rPr>
          <w:rFonts w:ascii="Segoe UI" w:hAnsi="Segoe UI" w:cs="Segoe UI"/>
          <w:bCs/>
        </w:rPr>
        <w:t xml:space="preserve"> </w:t>
      </w:r>
      <w:r w:rsidR="00B81659" w:rsidRPr="00F91834">
        <w:rPr>
          <w:rFonts w:ascii="Segoe UI" w:hAnsi="Segoe UI" w:cs="Segoe UI"/>
          <w:bCs/>
        </w:rPr>
        <w:t xml:space="preserve">včetně </w:t>
      </w:r>
      <w:r w:rsidR="00B81659" w:rsidRPr="00F91834">
        <w:rPr>
          <w:rFonts w:ascii="Segoe UI" w:hAnsi="Segoe UI" w:cs="Segoe UI"/>
        </w:rPr>
        <w:t>jeho součástí, příslušenství, opěrných a vytyčovacích bodů</w:t>
      </w:r>
      <w:r w:rsidR="00B81659" w:rsidRPr="00F91834">
        <w:rPr>
          <w:rFonts w:ascii="Segoe UI" w:hAnsi="Segoe UI" w:cs="Segoe UI"/>
          <w:bCs/>
        </w:rPr>
        <w:t xml:space="preserve"> (dále jen</w:t>
      </w:r>
      <w:r w:rsidR="00C26492" w:rsidRPr="00F91834">
        <w:rPr>
          <w:rFonts w:ascii="Segoe UI" w:hAnsi="Segoe UI" w:cs="Segoe UI"/>
          <w:bCs/>
        </w:rPr>
        <w:t xml:space="preserve"> </w:t>
      </w:r>
      <w:r w:rsidR="00B81659" w:rsidRPr="00F91834">
        <w:rPr>
          <w:rFonts w:ascii="Segoe UI" w:hAnsi="Segoe UI" w:cs="Segoe UI"/>
          <w:b/>
          <w:bCs/>
          <w:i/>
        </w:rPr>
        <w:t>„</w:t>
      </w:r>
      <w:r w:rsidR="00AB190A" w:rsidRPr="00F91834">
        <w:rPr>
          <w:rFonts w:ascii="Segoe UI" w:hAnsi="Segoe UI" w:cs="Segoe UI"/>
          <w:b/>
          <w:bCs/>
          <w:i/>
        </w:rPr>
        <w:t>plynárenské zařízení“</w:t>
      </w:r>
      <w:r w:rsidR="00B81659" w:rsidRPr="00F91834">
        <w:rPr>
          <w:rFonts w:ascii="Segoe UI" w:hAnsi="Segoe UI" w:cs="Segoe UI"/>
          <w:bCs/>
        </w:rPr>
        <w:t>)</w:t>
      </w:r>
      <w:r w:rsidR="00855671" w:rsidRPr="00F91834">
        <w:rPr>
          <w:rFonts w:ascii="Segoe UI" w:hAnsi="Segoe UI" w:cs="Segoe UI"/>
          <w:bCs/>
        </w:rPr>
        <w:t xml:space="preserve"> </w:t>
      </w:r>
      <w:r w:rsidR="0042092D" w:rsidRPr="00F91834">
        <w:rPr>
          <w:rFonts w:ascii="Segoe UI" w:hAnsi="Segoe UI" w:cs="Segoe UI"/>
          <w:bCs/>
        </w:rPr>
        <w:t xml:space="preserve">na </w:t>
      </w:r>
      <w:r w:rsidR="000F0DA7" w:rsidRPr="00F91834">
        <w:rPr>
          <w:rFonts w:ascii="Segoe UI" w:hAnsi="Segoe UI" w:cs="Segoe UI"/>
          <w:bCs/>
        </w:rPr>
        <w:t>části budoucího služebného pozemku</w:t>
      </w:r>
      <w:r w:rsidR="0042092D" w:rsidRPr="00F91834">
        <w:rPr>
          <w:rFonts w:ascii="Segoe UI" w:hAnsi="Segoe UI" w:cs="Segoe UI"/>
          <w:bCs/>
        </w:rPr>
        <w:t xml:space="preserve"> </w:t>
      </w:r>
      <w:r w:rsidR="00855671" w:rsidRPr="00F91834">
        <w:rPr>
          <w:rFonts w:ascii="Segoe UI" w:hAnsi="Segoe UI" w:cs="Segoe UI"/>
          <w:bCs/>
        </w:rPr>
        <w:t xml:space="preserve">vyvolanou akcí budoucího </w:t>
      </w:r>
      <w:commentRangeStart w:id="1"/>
      <w:r w:rsidR="00855671" w:rsidRPr="00F91834">
        <w:rPr>
          <w:rFonts w:ascii="Segoe UI" w:hAnsi="Segoe UI" w:cs="Segoe UI"/>
          <w:bCs/>
        </w:rPr>
        <w:t>povinného</w:t>
      </w:r>
      <w:commentRangeEnd w:id="1"/>
      <w:r w:rsidR="0026642B">
        <w:rPr>
          <w:rStyle w:val="Odkaznakoment"/>
        </w:rPr>
        <w:commentReference w:id="1"/>
      </w:r>
      <w:r w:rsidR="00855671" w:rsidRPr="00F91834">
        <w:rPr>
          <w:rFonts w:ascii="Segoe UI" w:hAnsi="Segoe UI" w:cs="Segoe UI"/>
          <w:bCs/>
        </w:rPr>
        <w:t>: „…………………….“</w:t>
      </w:r>
      <w:r w:rsidR="00B81659" w:rsidRPr="00F91834">
        <w:rPr>
          <w:rFonts w:ascii="Segoe UI" w:hAnsi="Segoe UI" w:cs="Segoe UI"/>
          <w:bCs/>
        </w:rPr>
        <w:t>.</w:t>
      </w:r>
    </w:p>
    <w:p w14:paraId="413030AA" w14:textId="744E92AB" w:rsidR="00B81659" w:rsidRPr="00F91834" w:rsidRDefault="00E428E6" w:rsidP="00F91834">
      <w:pPr>
        <w:pStyle w:val="Odstavecseseznamem"/>
        <w:numPr>
          <w:ilvl w:val="0"/>
          <w:numId w:val="13"/>
        </w:numPr>
        <w:spacing w:before="120"/>
        <w:ind w:left="357" w:hanging="357"/>
        <w:jc w:val="both"/>
        <w:rPr>
          <w:rFonts w:ascii="Segoe UI" w:hAnsi="Segoe UI" w:cs="Segoe UI"/>
        </w:rPr>
      </w:pPr>
      <w:r w:rsidRPr="00F91834">
        <w:rPr>
          <w:rFonts w:ascii="Segoe UI" w:hAnsi="Segoe UI" w:cs="Segoe UI"/>
          <w:bCs/>
        </w:rPr>
        <w:t>T</w:t>
      </w:r>
      <w:r w:rsidRPr="00F91834">
        <w:rPr>
          <w:rFonts w:ascii="Segoe UI" w:hAnsi="Segoe UI" w:cs="Segoe UI"/>
        </w:rPr>
        <w:t xml:space="preserve">rasa </w:t>
      </w:r>
      <w:r w:rsidR="001B7C75">
        <w:rPr>
          <w:rFonts w:ascii="Segoe UI" w:hAnsi="Segoe UI" w:cs="Segoe UI"/>
        </w:rPr>
        <w:t xml:space="preserve">stavby </w:t>
      </w:r>
      <w:r w:rsidRPr="00F91834">
        <w:rPr>
          <w:rFonts w:ascii="Segoe UI" w:hAnsi="Segoe UI" w:cs="Segoe UI"/>
        </w:rPr>
        <w:t>plynárenského zařízení včetně předběžného rozsahu níže uvedeného věcného břemene je vyznačena v kopii katastrální mapy, jež tvoří nedílnou součást této smlouvy</w:t>
      </w:r>
      <w:r w:rsidR="008E21E0" w:rsidRPr="00F91834">
        <w:rPr>
          <w:rFonts w:ascii="Segoe UI" w:hAnsi="Segoe UI" w:cs="Segoe UI"/>
        </w:rPr>
        <w:t xml:space="preserve"> jako její příloha č</w:t>
      </w:r>
      <w:r w:rsidR="00F04AB4" w:rsidRPr="00F91834">
        <w:rPr>
          <w:rFonts w:ascii="Segoe UI" w:hAnsi="Segoe UI" w:cs="Segoe UI"/>
        </w:rPr>
        <w:t xml:space="preserve">. </w:t>
      </w:r>
      <w:r w:rsidR="00D60922" w:rsidRPr="00F91834">
        <w:rPr>
          <w:rFonts w:ascii="Segoe UI" w:hAnsi="Segoe UI" w:cs="Segoe UI"/>
        </w:rPr>
        <w:t>1</w:t>
      </w:r>
      <w:r w:rsidR="00B81659" w:rsidRPr="00F91834">
        <w:rPr>
          <w:rFonts w:ascii="Segoe UI" w:hAnsi="Segoe UI" w:cs="Segoe UI"/>
        </w:rPr>
        <w:t>.</w:t>
      </w:r>
    </w:p>
    <w:p w14:paraId="22DB5413" w14:textId="6FD0751C" w:rsidR="00855671" w:rsidRPr="00F91834" w:rsidRDefault="00855671" w:rsidP="00F91834">
      <w:pPr>
        <w:pStyle w:val="Odstavecseseznamem"/>
        <w:numPr>
          <w:ilvl w:val="0"/>
          <w:numId w:val="13"/>
        </w:numPr>
        <w:spacing w:before="120"/>
        <w:ind w:left="357" w:hanging="357"/>
        <w:jc w:val="both"/>
        <w:rPr>
          <w:rFonts w:ascii="Segoe UI" w:hAnsi="Segoe UI" w:cs="Segoe UI"/>
        </w:rPr>
      </w:pPr>
      <w:r w:rsidRPr="00F91834">
        <w:rPr>
          <w:rFonts w:ascii="Segoe UI" w:hAnsi="Segoe UI" w:cs="Segoe UI"/>
        </w:rPr>
        <w:t>Plynárenské zařízení bude situováno v obvodu a ochranném pásmu dráhy – tratě</w:t>
      </w:r>
      <w:r w:rsidR="003034B0" w:rsidRPr="00F91834">
        <w:rPr>
          <w:rFonts w:ascii="Segoe UI" w:hAnsi="Segoe UI" w:cs="Segoe UI"/>
        </w:rPr>
        <w:t>:</w:t>
      </w:r>
      <w:r w:rsidRPr="00F91834">
        <w:rPr>
          <w:rFonts w:ascii="Segoe UI" w:hAnsi="Segoe UI" w:cs="Segoe UI"/>
        </w:rPr>
        <w:t xml:space="preserve"> </w:t>
      </w:r>
      <w:r w:rsidR="008954F0" w:rsidRPr="00F91834">
        <w:rPr>
          <w:rFonts w:ascii="Segoe UI" w:hAnsi="Segoe UI" w:cs="Segoe UI"/>
        </w:rPr>
        <w:t>traťový úsek</w:t>
      </w:r>
      <w:r w:rsidR="003034B0" w:rsidRPr="00F91834">
        <w:rPr>
          <w:rFonts w:ascii="Segoe UI" w:hAnsi="Segoe UI" w:cs="Segoe UI"/>
        </w:rPr>
        <w:t xml:space="preserve"> …v km…</w:t>
      </w:r>
    </w:p>
    <w:p w14:paraId="7918FABA" w14:textId="719EAF2C" w:rsidR="00A323D2" w:rsidRPr="00F91834" w:rsidRDefault="00AC00B3" w:rsidP="00F91834">
      <w:pPr>
        <w:pStyle w:val="Odstavecseseznamem"/>
        <w:numPr>
          <w:ilvl w:val="0"/>
          <w:numId w:val="13"/>
        </w:numPr>
        <w:spacing w:before="120"/>
        <w:ind w:left="357" w:hanging="357"/>
        <w:jc w:val="both"/>
        <w:rPr>
          <w:rFonts w:ascii="Segoe UI" w:hAnsi="Segoe UI" w:cs="Segoe UI"/>
        </w:rPr>
      </w:pPr>
      <w:r w:rsidRPr="00F91834">
        <w:rPr>
          <w:rFonts w:ascii="Segoe UI" w:hAnsi="Segoe UI" w:cs="Segoe UI"/>
        </w:rPr>
        <w:t>Po jeho vybudování předá plynárenské zařízení budoucí povinný budoucímu oprávněnému na základě písemného předávacího protokolu</w:t>
      </w:r>
      <w:r w:rsidR="006C2EC9" w:rsidRPr="00F91834">
        <w:rPr>
          <w:rFonts w:ascii="Segoe UI" w:hAnsi="Segoe UI" w:cs="Segoe UI"/>
        </w:rPr>
        <w:t>, konkrétně na základě Zápisu o technické přejímce (odevzdaní a převzetí stavby) plynárenského zařízení (nebo její ucelené části)</w:t>
      </w:r>
      <w:r w:rsidR="00785001" w:rsidRPr="00F91834">
        <w:rPr>
          <w:rFonts w:ascii="Segoe UI" w:hAnsi="Segoe UI" w:cs="Segoe UI"/>
        </w:rPr>
        <w:t xml:space="preserve"> </w:t>
      </w:r>
      <w:r w:rsidR="0097063C" w:rsidRPr="00F91834">
        <w:rPr>
          <w:rFonts w:ascii="Segoe UI" w:hAnsi="Segoe UI" w:cs="Segoe UI"/>
        </w:rPr>
        <w:t>(</w:t>
      </w:r>
      <w:r w:rsidR="00785001" w:rsidRPr="00F91834">
        <w:rPr>
          <w:rFonts w:ascii="Segoe UI" w:hAnsi="Segoe UI" w:cs="Segoe UI"/>
        </w:rPr>
        <w:t xml:space="preserve">dále jen </w:t>
      </w:r>
      <w:r w:rsidR="00785001" w:rsidRPr="00F91834">
        <w:rPr>
          <w:rFonts w:ascii="Segoe UI" w:hAnsi="Segoe UI" w:cs="Segoe UI"/>
          <w:b/>
          <w:bCs/>
          <w:i/>
          <w:iCs/>
        </w:rPr>
        <w:t>„proto</w:t>
      </w:r>
      <w:r w:rsidR="00355062" w:rsidRPr="00F91834">
        <w:rPr>
          <w:rFonts w:ascii="Segoe UI" w:hAnsi="Segoe UI" w:cs="Segoe UI"/>
          <w:b/>
          <w:bCs/>
          <w:i/>
          <w:iCs/>
        </w:rPr>
        <w:t>kolární předaní a převzetí plynárenského zařízení“</w:t>
      </w:r>
      <w:r w:rsidR="0097063C" w:rsidRPr="005038A4">
        <w:rPr>
          <w:rFonts w:ascii="Segoe UI" w:hAnsi="Segoe UI" w:cs="Segoe UI"/>
        </w:rPr>
        <w:t>)</w:t>
      </w:r>
      <w:r w:rsidRPr="00F91834">
        <w:rPr>
          <w:rFonts w:ascii="Segoe UI" w:hAnsi="Segoe UI" w:cs="Segoe UI"/>
        </w:rPr>
        <w:t>.</w:t>
      </w:r>
    </w:p>
    <w:p w14:paraId="43B84B39" w14:textId="77777777" w:rsidR="00AC00B3" w:rsidRPr="0012641E" w:rsidRDefault="00AC00B3" w:rsidP="0062285A">
      <w:pPr>
        <w:jc w:val="both"/>
        <w:rPr>
          <w:rFonts w:ascii="Segoe UI" w:hAnsi="Segoe UI" w:cs="Segoe UI"/>
        </w:rPr>
      </w:pPr>
    </w:p>
    <w:p w14:paraId="3BAA4A9D" w14:textId="77777777" w:rsidR="00B81659" w:rsidRPr="0012641E" w:rsidRDefault="00B81659" w:rsidP="00B81659">
      <w:pPr>
        <w:jc w:val="center"/>
        <w:rPr>
          <w:rFonts w:ascii="Segoe UI" w:hAnsi="Segoe UI" w:cs="Segoe UI"/>
          <w:b/>
        </w:rPr>
      </w:pPr>
      <w:r w:rsidRPr="0012641E">
        <w:rPr>
          <w:rFonts w:ascii="Segoe UI" w:hAnsi="Segoe UI" w:cs="Segoe UI"/>
          <w:b/>
        </w:rPr>
        <w:t>II.</w:t>
      </w:r>
    </w:p>
    <w:p w14:paraId="0EFD4F2A" w14:textId="77777777" w:rsidR="00AB0027" w:rsidRPr="0012641E" w:rsidRDefault="00AB0027" w:rsidP="00B81659">
      <w:pPr>
        <w:jc w:val="center"/>
        <w:rPr>
          <w:rFonts w:ascii="Segoe UI" w:hAnsi="Segoe UI" w:cs="Segoe UI"/>
          <w:b/>
        </w:rPr>
      </w:pPr>
    </w:p>
    <w:p w14:paraId="26D2C7D7" w14:textId="214CE065" w:rsidR="00626F04" w:rsidRPr="0012641E" w:rsidRDefault="00EA04B4" w:rsidP="00670518">
      <w:pPr>
        <w:pStyle w:val="odstpolV"/>
        <w:numPr>
          <w:ilvl w:val="0"/>
          <w:numId w:val="4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12641E">
        <w:rPr>
          <w:rFonts w:ascii="Segoe UI" w:hAnsi="Segoe UI" w:cs="Segoe UI"/>
          <w:sz w:val="20"/>
          <w:szCs w:val="20"/>
        </w:rPr>
        <w:t xml:space="preserve">Smluvní strany se dohodly, že do jednoho roku </w:t>
      </w:r>
      <w:r w:rsidR="00396F05" w:rsidRPr="0012641E">
        <w:rPr>
          <w:rFonts w:ascii="Segoe UI" w:hAnsi="Segoe UI" w:cs="Segoe UI"/>
          <w:sz w:val="20"/>
          <w:szCs w:val="20"/>
        </w:rPr>
        <w:t xml:space="preserve">ode dne </w:t>
      </w:r>
      <w:r w:rsidRPr="0012641E">
        <w:rPr>
          <w:rFonts w:ascii="Segoe UI" w:hAnsi="Segoe UI" w:cs="Segoe UI"/>
          <w:sz w:val="20"/>
          <w:szCs w:val="20"/>
        </w:rPr>
        <w:t>protokolární</w:t>
      </w:r>
      <w:r w:rsidR="006D79E7" w:rsidRPr="0012641E">
        <w:rPr>
          <w:rFonts w:ascii="Segoe UI" w:hAnsi="Segoe UI" w:cs="Segoe UI"/>
          <w:sz w:val="20"/>
          <w:szCs w:val="20"/>
        </w:rPr>
        <w:t>ho</w:t>
      </w:r>
      <w:r w:rsidRPr="0012641E">
        <w:rPr>
          <w:rFonts w:ascii="Segoe UI" w:hAnsi="Segoe UI" w:cs="Segoe UI"/>
          <w:sz w:val="20"/>
          <w:szCs w:val="20"/>
        </w:rPr>
        <w:t xml:space="preserve"> předání a převzetí plynárenského zařízení </w:t>
      </w:r>
      <w:r w:rsidR="00AC00B3" w:rsidRPr="0012641E">
        <w:rPr>
          <w:rFonts w:ascii="Segoe UI" w:hAnsi="Segoe UI" w:cs="Segoe UI"/>
          <w:sz w:val="20"/>
          <w:szCs w:val="20"/>
        </w:rPr>
        <w:t>budoucím oprávněným</w:t>
      </w:r>
      <w:r w:rsidR="008E21E0" w:rsidRPr="0012641E">
        <w:rPr>
          <w:rFonts w:ascii="Segoe UI" w:hAnsi="Segoe UI" w:cs="Segoe UI"/>
          <w:sz w:val="20"/>
          <w:szCs w:val="20"/>
        </w:rPr>
        <w:t xml:space="preserve"> </w:t>
      </w:r>
      <w:r w:rsidRPr="0012641E">
        <w:rPr>
          <w:rFonts w:ascii="Segoe UI" w:hAnsi="Segoe UI" w:cs="Segoe UI"/>
          <w:sz w:val="20"/>
          <w:szCs w:val="20"/>
        </w:rPr>
        <w:t>dle Smlouvy o zajištění přeložky plynárenského zařízení a úhradě nákladů s ní souvisejících č.</w:t>
      </w:r>
      <w:r w:rsidR="00E32969" w:rsidRPr="0012641E">
        <w:rPr>
          <w:rFonts w:ascii="Segoe UI" w:hAnsi="Segoe UI" w:cs="Segoe UI"/>
          <w:sz w:val="20"/>
          <w:szCs w:val="20"/>
        </w:rPr>
        <w:t> </w:t>
      </w:r>
      <w:r w:rsidRPr="0012641E">
        <w:rPr>
          <w:rFonts w:ascii="Segoe UI" w:hAnsi="Segoe UI" w:cs="Segoe UI"/>
          <w:sz w:val="20"/>
          <w:szCs w:val="20"/>
        </w:rPr>
        <w:t xml:space="preserve">…………… uzavřené mezi smluvními stranami dne ……………., </w:t>
      </w:r>
      <w:r w:rsidR="00626F04" w:rsidRPr="0012641E">
        <w:rPr>
          <w:rFonts w:ascii="Segoe UI" w:hAnsi="Segoe UI" w:cs="Segoe UI"/>
          <w:sz w:val="20"/>
          <w:szCs w:val="20"/>
        </w:rPr>
        <w:t>nejpozději však do</w:t>
      </w:r>
      <w:r w:rsidR="00E32969" w:rsidRPr="0012641E">
        <w:rPr>
          <w:rFonts w:ascii="Segoe UI" w:hAnsi="Segoe UI" w:cs="Segoe UI"/>
          <w:sz w:val="20"/>
          <w:szCs w:val="20"/>
        </w:rPr>
        <w:t> </w:t>
      </w:r>
      <w:r w:rsidR="00246986">
        <w:rPr>
          <w:rFonts w:ascii="Segoe UI" w:hAnsi="Segoe UI" w:cs="Segoe UI"/>
          <w:sz w:val="20"/>
          <w:szCs w:val="20"/>
        </w:rPr>
        <w:t>pěti let od zahájení stavby</w:t>
      </w:r>
      <w:r w:rsidR="00626F04" w:rsidRPr="0012641E">
        <w:rPr>
          <w:rFonts w:ascii="Segoe UI" w:hAnsi="Segoe UI" w:cs="Segoe UI"/>
          <w:sz w:val="20"/>
          <w:szCs w:val="20"/>
        </w:rPr>
        <w:t xml:space="preserve">, uzavřou v souladu s ustanovením § 59 </w:t>
      </w:r>
      <w:r w:rsidR="008E21E0" w:rsidRPr="0012641E">
        <w:rPr>
          <w:rFonts w:ascii="Segoe UI" w:hAnsi="Segoe UI" w:cs="Segoe UI"/>
          <w:sz w:val="20"/>
          <w:szCs w:val="20"/>
        </w:rPr>
        <w:t xml:space="preserve">odst. </w:t>
      </w:r>
      <w:r w:rsidR="00BF075B" w:rsidRPr="0012641E">
        <w:rPr>
          <w:rFonts w:ascii="Segoe UI" w:hAnsi="Segoe UI" w:cs="Segoe UI"/>
          <w:sz w:val="20"/>
          <w:szCs w:val="20"/>
        </w:rPr>
        <w:t xml:space="preserve">2 </w:t>
      </w:r>
      <w:r w:rsidR="00626F04" w:rsidRPr="0012641E">
        <w:rPr>
          <w:rFonts w:ascii="Segoe UI" w:hAnsi="Segoe UI" w:cs="Segoe UI"/>
          <w:sz w:val="20"/>
          <w:szCs w:val="20"/>
        </w:rPr>
        <w:t xml:space="preserve">zákona č. 458/2000 Sb., o podmínkách podnikání a o výkonu státní správy v energetických odvětvích a o změně některých zákonů (energetický zákon), ve znění pozdějších </w:t>
      </w:r>
      <w:r w:rsidR="0033646C" w:rsidRPr="0012641E">
        <w:rPr>
          <w:rFonts w:ascii="Segoe UI" w:hAnsi="Segoe UI" w:cs="Segoe UI"/>
          <w:sz w:val="20"/>
          <w:szCs w:val="20"/>
        </w:rPr>
        <w:t>předpisů</w:t>
      </w:r>
      <w:r w:rsidR="00F35A1D">
        <w:rPr>
          <w:rFonts w:ascii="Segoe UI" w:hAnsi="Segoe UI" w:cs="Segoe UI"/>
          <w:sz w:val="20"/>
          <w:szCs w:val="20"/>
        </w:rPr>
        <w:t>,</w:t>
      </w:r>
      <w:r w:rsidR="00F35A1D" w:rsidRPr="00F35A1D">
        <w:rPr>
          <w:rFonts w:ascii="Segoe UI" w:hAnsi="Segoe UI" w:cs="Segoe UI"/>
          <w:sz w:val="20"/>
          <w:szCs w:val="20"/>
        </w:rPr>
        <w:t xml:space="preserve"> v souladu s ustanovením § 5a odst. 2 zákona č. 266/1994 Sb., o dráhách,</w:t>
      </w:r>
      <w:r w:rsidR="00F35A1D">
        <w:rPr>
          <w:rFonts w:ascii="Segoe UI" w:hAnsi="Segoe UI" w:cs="Segoe UI"/>
          <w:sz w:val="20"/>
          <w:szCs w:val="20"/>
        </w:rPr>
        <w:t xml:space="preserve"> ve znění pozdějších předpisů,</w:t>
      </w:r>
      <w:r w:rsidR="00626F04" w:rsidRPr="0012641E">
        <w:rPr>
          <w:rFonts w:ascii="Segoe UI" w:hAnsi="Segoe UI" w:cs="Segoe UI"/>
          <w:sz w:val="20"/>
          <w:szCs w:val="20"/>
        </w:rPr>
        <w:t xml:space="preserve"> a v souladu s ustanoveními § 1257 </w:t>
      </w:r>
      <w:r w:rsidR="00663FC6" w:rsidRPr="0012641E">
        <w:rPr>
          <w:rFonts w:ascii="Segoe UI" w:hAnsi="Segoe UI" w:cs="Segoe UI"/>
          <w:sz w:val="20"/>
          <w:szCs w:val="20"/>
        </w:rPr>
        <w:t>-</w:t>
      </w:r>
      <w:r w:rsidR="00626F04" w:rsidRPr="0012641E">
        <w:rPr>
          <w:rFonts w:ascii="Segoe UI" w:hAnsi="Segoe UI" w:cs="Segoe UI"/>
          <w:sz w:val="20"/>
          <w:szCs w:val="20"/>
        </w:rPr>
        <w:t xml:space="preserve"> 1266 a</w:t>
      </w:r>
      <w:r w:rsidR="00335B44" w:rsidRPr="0012641E">
        <w:rPr>
          <w:rFonts w:ascii="Segoe UI" w:hAnsi="Segoe UI" w:cs="Segoe UI"/>
          <w:sz w:val="20"/>
          <w:szCs w:val="20"/>
        </w:rPr>
        <w:t xml:space="preserve"> </w:t>
      </w:r>
      <w:r w:rsidR="00626F04" w:rsidRPr="0012641E">
        <w:rPr>
          <w:rFonts w:ascii="Segoe UI" w:hAnsi="Segoe UI" w:cs="Segoe UI"/>
          <w:sz w:val="20"/>
          <w:szCs w:val="20"/>
        </w:rPr>
        <w:t xml:space="preserve">1299 </w:t>
      </w:r>
      <w:r w:rsidR="00663FC6" w:rsidRPr="0012641E">
        <w:rPr>
          <w:rFonts w:ascii="Segoe UI" w:hAnsi="Segoe UI" w:cs="Segoe UI"/>
          <w:sz w:val="20"/>
          <w:szCs w:val="20"/>
        </w:rPr>
        <w:t>-</w:t>
      </w:r>
      <w:r w:rsidR="00626F04" w:rsidRPr="0012641E">
        <w:rPr>
          <w:rFonts w:ascii="Segoe UI" w:hAnsi="Segoe UI" w:cs="Segoe UI"/>
          <w:sz w:val="20"/>
          <w:szCs w:val="20"/>
        </w:rPr>
        <w:t xml:space="preserve"> 1302 zákona č. 89/2012</w:t>
      </w:r>
      <w:r w:rsidR="00282A04" w:rsidRPr="0012641E">
        <w:rPr>
          <w:rFonts w:ascii="Segoe UI" w:hAnsi="Segoe UI" w:cs="Segoe UI"/>
          <w:sz w:val="20"/>
          <w:szCs w:val="20"/>
        </w:rPr>
        <w:t xml:space="preserve"> Sb.</w:t>
      </w:r>
      <w:r w:rsidR="00626F04" w:rsidRPr="0012641E">
        <w:rPr>
          <w:rFonts w:ascii="Segoe UI" w:hAnsi="Segoe UI" w:cs="Segoe UI"/>
          <w:sz w:val="20"/>
          <w:szCs w:val="20"/>
        </w:rPr>
        <w:t xml:space="preserve">, občanský zákoník, </w:t>
      </w:r>
      <w:r w:rsidR="00150249" w:rsidRPr="0012641E">
        <w:rPr>
          <w:rFonts w:ascii="Segoe UI" w:hAnsi="Segoe UI" w:cs="Segoe UI"/>
          <w:kern w:val="1"/>
          <w:sz w:val="20"/>
          <w:szCs w:val="20"/>
          <w:lang w:eastAsia="ar-SA"/>
        </w:rPr>
        <w:t>ve znění pozdějších předpisů</w:t>
      </w:r>
      <w:r w:rsidR="00150249" w:rsidRPr="0012641E">
        <w:rPr>
          <w:rFonts w:ascii="Segoe UI" w:hAnsi="Segoe UI" w:cs="Segoe UI"/>
          <w:sz w:val="20"/>
          <w:szCs w:val="20"/>
        </w:rPr>
        <w:t xml:space="preserve"> </w:t>
      </w:r>
      <w:r w:rsidR="00626F04" w:rsidRPr="0012641E">
        <w:rPr>
          <w:rFonts w:ascii="Segoe UI" w:hAnsi="Segoe UI" w:cs="Segoe UI"/>
          <w:sz w:val="20"/>
          <w:szCs w:val="20"/>
        </w:rPr>
        <w:t xml:space="preserve">smlouvu o zřízení věcného břemene (dále jen </w:t>
      </w:r>
      <w:r w:rsidR="00626F04" w:rsidRPr="0012641E">
        <w:rPr>
          <w:rFonts w:ascii="Segoe UI" w:hAnsi="Segoe UI" w:cs="Segoe UI"/>
          <w:b/>
          <w:i/>
          <w:sz w:val="20"/>
          <w:szCs w:val="20"/>
        </w:rPr>
        <w:t>„smlouva o VB“</w:t>
      </w:r>
      <w:r w:rsidR="00626F04" w:rsidRPr="0012641E">
        <w:rPr>
          <w:rFonts w:ascii="Segoe UI" w:hAnsi="Segoe UI" w:cs="Segoe UI"/>
          <w:sz w:val="20"/>
          <w:szCs w:val="20"/>
        </w:rPr>
        <w:t>), jejímž předmětem bude úplatn</w:t>
      </w:r>
      <w:r w:rsidR="007E33B1" w:rsidRPr="0012641E">
        <w:rPr>
          <w:rFonts w:ascii="Segoe UI" w:hAnsi="Segoe UI" w:cs="Segoe UI"/>
          <w:sz w:val="20"/>
          <w:szCs w:val="20"/>
        </w:rPr>
        <w:t>é</w:t>
      </w:r>
      <w:r w:rsidR="00626F04" w:rsidRPr="0012641E">
        <w:rPr>
          <w:rFonts w:ascii="Segoe UI" w:hAnsi="Segoe UI" w:cs="Segoe UI"/>
          <w:sz w:val="20"/>
          <w:szCs w:val="20"/>
        </w:rPr>
        <w:t xml:space="preserve"> zřízen</w:t>
      </w:r>
      <w:r w:rsidR="007E33B1" w:rsidRPr="0012641E">
        <w:rPr>
          <w:rFonts w:ascii="Segoe UI" w:hAnsi="Segoe UI" w:cs="Segoe UI"/>
          <w:sz w:val="20"/>
          <w:szCs w:val="20"/>
        </w:rPr>
        <w:t>í</w:t>
      </w:r>
      <w:r w:rsidR="00626F04" w:rsidRPr="0012641E">
        <w:rPr>
          <w:rFonts w:ascii="Segoe UI" w:hAnsi="Segoe UI" w:cs="Segoe UI"/>
          <w:sz w:val="20"/>
          <w:szCs w:val="20"/>
        </w:rPr>
        <w:t xml:space="preserve"> věcné</w:t>
      </w:r>
      <w:r w:rsidR="007E33B1" w:rsidRPr="0012641E">
        <w:rPr>
          <w:rFonts w:ascii="Segoe UI" w:hAnsi="Segoe UI" w:cs="Segoe UI"/>
          <w:sz w:val="20"/>
          <w:szCs w:val="20"/>
        </w:rPr>
        <w:t>ho</w:t>
      </w:r>
      <w:r w:rsidR="00626F04" w:rsidRPr="0012641E">
        <w:rPr>
          <w:rFonts w:ascii="Segoe UI" w:hAnsi="Segoe UI" w:cs="Segoe UI"/>
          <w:sz w:val="20"/>
          <w:szCs w:val="20"/>
        </w:rPr>
        <w:t xml:space="preserve"> břemen</w:t>
      </w:r>
      <w:r w:rsidR="00603600" w:rsidRPr="0012641E">
        <w:rPr>
          <w:rFonts w:ascii="Segoe UI" w:hAnsi="Segoe UI" w:cs="Segoe UI"/>
          <w:sz w:val="20"/>
          <w:szCs w:val="20"/>
        </w:rPr>
        <w:t>e</w:t>
      </w:r>
      <w:r w:rsidR="00626F04" w:rsidRPr="0012641E">
        <w:rPr>
          <w:rFonts w:ascii="Segoe UI" w:hAnsi="Segoe UI" w:cs="Segoe UI"/>
          <w:sz w:val="20"/>
          <w:szCs w:val="20"/>
        </w:rPr>
        <w:t xml:space="preserve"> </w:t>
      </w:r>
      <w:r w:rsidR="003C3422" w:rsidRPr="0012641E">
        <w:rPr>
          <w:rFonts w:ascii="Segoe UI" w:hAnsi="Segoe UI" w:cs="Segoe UI"/>
          <w:sz w:val="20"/>
          <w:szCs w:val="20"/>
        </w:rPr>
        <w:t>ve smyslu</w:t>
      </w:r>
      <w:r w:rsidR="00626F04" w:rsidRPr="0012641E">
        <w:rPr>
          <w:rFonts w:ascii="Segoe UI" w:hAnsi="Segoe UI" w:cs="Segoe UI"/>
          <w:sz w:val="20"/>
          <w:szCs w:val="20"/>
        </w:rPr>
        <w:t xml:space="preserve"> služebnost</w:t>
      </w:r>
      <w:r w:rsidR="00603600" w:rsidRPr="0012641E">
        <w:rPr>
          <w:rFonts w:ascii="Segoe UI" w:hAnsi="Segoe UI" w:cs="Segoe UI"/>
          <w:sz w:val="20"/>
          <w:szCs w:val="20"/>
        </w:rPr>
        <w:t>i</w:t>
      </w:r>
      <w:r w:rsidR="00626F04" w:rsidRPr="0012641E">
        <w:rPr>
          <w:rFonts w:ascii="Segoe UI" w:hAnsi="Segoe UI" w:cs="Segoe UI"/>
          <w:sz w:val="20"/>
          <w:szCs w:val="20"/>
        </w:rPr>
        <w:t xml:space="preserve"> </w:t>
      </w:r>
      <w:r w:rsidR="00734806" w:rsidRPr="0012641E">
        <w:rPr>
          <w:rFonts w:ascii="Segoe UI" w:hAnsi="Segoe UI" w:cs="Segoe UI"/>
          <w:sz w:val="20"/>
          <w:szCs w:val="20"/>
        </w:rPr>
        <w:t xml:space="preserve">k budoucímu služebnému pozemku </w:t>
      </w:r>
      <w:r w:rsidR="00C83137" w:rsidRPr="0012641E">
        <w:rPr>
          <w:rFonts w:ascii="Segoe UI" w:hAnsi="Segoe UI" w:cs="Segoe UI"/>
          <w:sz w:val="20"/>
          <w:szCs w:val="20"/>
        </w:rPr>
        <w:t xml:space="preserve">na dobu neurčitou, a to </w:t>
      </w:r>
      <w:r w:rsidR="007E33B1" w:rsidRPr="0012641E">
        <w:rPr>
          <w:rFonts w:ascii="Segoe UI" w:hAnsi="Segoe UI" w:cs="Segoe UI"/>
          <w:sz w:val="20"/>
          <w:szCs w:val="20"/>
        </w:rPr>
        <w:t>ve prospěch budoucího oprávněného</w:t>
      </w:r>
      <w:r w:rsidR="00603600" w:rsidRPr="0012641E">
        <w:rPr>
          <w:rFonts w:ascii="Segoe UI" w:hAnsi="Segoe UI" w:cs="Segoe UI"/>
          <w:sz w:val="20"/>
          <w:szCs w:val="20"/>
        </w:rPr>
        <w:t>,</w:t>
      </w:r>
      <w:r w:rsidR="007E33B1" w:rsidRPr="0012641E">
        <w:rPr>
          <w:rFonts w:ascii="Segoe UI" w:hAnsi="Segoe UI" w:cs="Segoe UI"/>
          <w:sz w:val="20"/>
          <w:szCs w:val="20"/>
        </w:rPr>
        <w:t xml:space="preserve"> </w:t>
      </w:r>
      <w:r w:rsidR="00626F04" w:rsidRPr="0012641E">
        <w:rPr>
          <w:rFonts w:ascii="Segoe UI" w:hAnsi="Segoe UI" w:cs="Segoe UI"/>
          <w:sz w:val="20"/>
          <w:szCs w:val="20"/>
        </w:rPr>
        <w:t>spočívající v:</w:t>
      </w:r>
    </w:p>
    <w:p w14:paraId="7F4944D0" w14:textId="5769FDA0" w:rsidR="0067292C" w:rsidRPr="0012641E" w:rsidRDefault="0067292C" w:rsidP="0067292C">
      <w:pPr>
        <w:pStyle w:val="odstpolV"/>
        <w:numPr>
          <w:ilvl w:val="1"/>
          <w:numId w:val="4"/>
        </w:numPr>
        <w:tabs>
          <w:tab w:val="left" w:pos="284"/>
          <w:tab w:val="num" w:pos="900"/>
        </w:tabs>
        <w:spacing w:after="100" w:afterAutospacing="1"/>
        <w:ind w:left="900"/>
        <w:rPr>
          <w:rFonts w:ascii="Segoe UI" w:hAnsi="Segoe UI" w:cs="Segoe UI"/>
          <w:bCs/>
          <w:sz w:val="20"/>
          <w:szCs w:val="20"/>
        </w:rPr>
      </w:pPr>
      <w:commentRangeStart w:id="2"/>
      <w:r w:rsidRPr="0012641E">
        <w:rPr>
          <w:rFonts w:ascii="Segoe UI" w:hAnsi="Segoe UI" w:cs="Segoe UI"/>
          <w:sz w:val="20"/>
          <w:szCs w:val="20"/>
        </w:rPr>
        <w:t>právu</w:t>
      </w:r>
      <w:commentRangeEnd w:id="2"/>
      <w:r w:rsidR="00CC3B44">
        <w:rPr>
          <w:rStyle w:val="Odkaznakoment"/>
        </w:rPr>
        <w:commentReference w:id="2"/>
      </w:r>
      <w:r w:rsidRPr="0012641E">
        <w:rPr>
          <w:rFonts w:ascii="Segoe UI" w:hAnsi="Segoe UI" w:cs="Segoe UI"/>
          <w:sz w:val="20"/>
          <w:szCs w:val="20"/>
        </w:rPr>
        <w:t xml:space="preserve"> zřídit a provozovat </w:t>
      </w:r>
      <w:r w:rsidR="00EA5976" w:rsidRPr="0012641E">
        <w:rPr>
          <w:rFonts w:ascii="Segoe UI" w:hAnsi="Segoe UI" w:cs="Segoe UI"/>
          <w:sz w:val="20"/>
          <w:szCs w:val="20"/>
        </w:rPr>
        <w:t>v</w:t>
      </w:r>
      <w:r w:rsidR="007C5B3C" w:rsidRPr="0012641E">
        <w:rPr>
          <w:rFonts w:ascii="Segoe UI" w:hAnsi="Segoe UI" w:cs="Segoe UI"/>
          <w:sz w:val="20"/>
          <w:szCs w:val="20"/>
        </w:rPr>
        <w:t xml:space="preserve"> budoucím</w:t>
      </w:r>
      <w:r w:rsidRPr="0012641E">
        <w:rPr>
          <w:rFonts w:ascii="Segoe UI" w:hAnsi="Segoe UI" w:cs="Segoe UI"/>
          <w:sz w:val="20"/>
          <w:szCs w:val="20"/>
        </w:rPr>
        <w:t xml:space="preserve"> </w:t>
      </w:r>
      <w:r w:rsidR="00EE53C8" w:rsidRPr="0012641E">
        <w:rPr>
          <w:rFonts w:ascii="Segoe UI" w:hAnsi="Segoe UI" w:cs="Segoe UI"/>
          <w:sz w:val="20"/>
          <w:szCs w:val="20"/>
        </w:rPr>
        <w:t>služebném</w:t>
      </w:r>
      <w:r w:rsidR="00970B40" w:rsidRPr="0012641E">
        <w:rPr>
          <w:rFonts w:ascii="Segoe UI" w:hAnsi="Segoe UI" w:cs="Segoe UI"/>
          <w:sz w:val="20"/>
          <w:szCs w:val="20"/>
        </w:rPr>
        <w:t xml:space="preserve"> pozemku</w:t>
      </w:r>
      <w:r w:rsidRPr="0012641E">
        <w:rPr>
          <w:rFonts w:ascii="Segoe UI" w:hAnsi="Segoe UI" w:cs="Segoe UI"/>
          <w:sz w:val="20"/>
          <w:szCs w:val="20"/>
        </w:rPr>
        <w:t xml:space="preserve"> plynárenské zařízení,</w:t>
      </w:r>
    </w:p>
    <w:p w14:paraId="38E1EB3B" w14:textId="403CDE98" w:rsidR="0067292C" w:rsidRPr="0012641E" w:rsidRDefault="0067292C" w:rsidP="00FB1B9D">
      <w:pPr>
        <w:pStyle w:val="odstpolV"/>
        <w:numPr>
          <w:ilvl w:val="1"/>
          <w:numId w:val="4"/>
        </w:numPr>
        <w:tabs>
          <w:tab w:val="left" w:pos="284"/>
          <w:tab w:val="num" w:pos="900"/>
        </w:tabs>
        <w:spacing w:after="0"/>
        <w:ind w:left="900"/>
        <w:rPr>
          <w:rFonts w:ascii="Segoe UI" w:hAnsi="Segoe UI" w:cs="Segoe UI"/>
          <w:bCs/>
          <w:sz w:val="20"/>
          <w:szCs w:val="20"/>
        </w:rPr>
      </w:pPr>
      <w:r w:rsidRPr="0012641E">
        <w:rPr>
          <w:rFonts w:ascii="Segoe UI" w:hAnsi="Segoe UI" w:cs="Segoe UI"/>
          <w:sz w:val="20"/>
          <w:szCs w:val="20"/>
        </w:rPr>
        <w:t xml:space="preserve">právu </w:t>
      </w:r>
      <w:r w:rsidR="00CC2257" w:rsidRPr="0012641E">
        <w:rPr>
          <w:rFonts w:ascii="Segoe UI" w:hAnsi="Segoe UI" w:cs="Segoe UI"/>
          <w:sz w:val="20"/>
          <w:szCs w:val="20"/>
        </w:rPr>
        <w:t xml:space="preserve">v nezbytně nutném rozsahu </w:t>
      </w:r>
      <w:r w:rsidRPr="0012641E">
        <w:rPr>
          <w:rFonts w:ascii="Segoe UI" w:hAnsi="Segoe UI" w:cs="Segoe UI"/>
          <w:sz w:val="20"/>
          <w:szCs w:val="20"/>
        </w:rPr>
        <w:t xml:space="preserve">vstupovat a vjíždět na </w:t>
      </w:r>
      <w:r w:rsidR="007C5B3C" w:rsidRPr="0012641E">
        <w:rPr>
          <w:rFonts w:ascii="Segoe UI" w:hAnsi="Segoe UI" w:cs="Segoe UI"/>
          <w:sz w:val="20"/>
          <w:szCs w:val="20"/>
        </w:rPr>
        <w:t xml:space="preserve">budoucí </w:t>
      </w:r>
      <w:r w:rsidR="00EE53C8" w:rsidRPr="0012641E">
        <w:rPr>
          <w:rFonts w:ascii="Segoe UI" w:hAnsi="Segoe UI" w:cs="Segoe UI"/>
          <w:sz w:val="20"/>
          <w:szCs w:val="20"/>
        </w:rPr>
        <w:t>služebný</w:t>
      </w:r>
      <w:r w:rsidR="00970B40" w:rsidRPr="0012641E">
        <w:rPr>
          <w:rFonts w:ascii="Segoe UI" w:hAnsi="Segoe UI" w:cs="Segoe UI"/>
          <w:sz w:val="20"/>
          <w:szCs w:val="20"/>
        </w:rPr>
        <w:t xml:space="preserve"> pozemek</w:t>
      </w:r>
      <w:r w:rsidRPr="0012641E">
        <w:rPr>
          <w:rFonts w:ascii="Segoe UI" w:hAnsi="Segoe UI" w:cs="Segoe UI"/>
          <w:sz w:val="20"/>
          <w:szCs w:val="20"/>
        </w:rPr>
        <w:t xml:space="preserve"> v souvislosti se zřizováním, stavebními úpravami,</w:t>
      </w:r>
      <w:r w:rsidR="00583D23" w:rsidRPr="0012641E">
        <w:rPr>
          <w:rFonts w:ascii="Segoe UI" w:hAnsi="Segoe UI" w:cs="Segoe UI"/>
          <w:bCs/>
          <w:sz w:val="20"/>
          <w:szCs w:val="20"/>
        </w:rPr>
        <w:t xml:space="preserve"> opravami,</w:t>
      </w:r>
      <w:r w:rsidRPr="0012641E">
        <w:rPr>
          <w:rFonts w:ascii="Segoe UI" w:hAnsi="Segoe UI" w:cs="Segoe UI"/>
          <w:bCs/>
          <w:sz w:val="20"/>
          <w:szCs w:val="20"/>
        </w:rPr>
        <w:t xml:space="preserve"> provozováním</w:t>
      </w:r>
      <w:r w:rsidR="00583D23" w:rsidRPr="0012641E">
        <w:rPr>
          <w:rFonts w:ascii="Segoe UI" w:hAnsi="Segoe UI" w:cs="Segoe UI"/>
          <w:bCs/>
          <w:sz w:val="20"/>
          <w:szCs w:val="20"/>
        </w:rPr>
        <w:t xml:space="preserve"> a odstra</w:t>
      </w:r>
      <w:r w:rsidR="008159CF" w:rsidRPr="0012641E">
        <w:rPr>
          <w:rFonts w:ascii="Segoe UI" w:hAnsi="Segoe UI" w:cs="Segoe UI"/>
          <w:bCs/>
          <w:sz w:val="20"/>
          <w:szCs w:val="20"/>
        </w:rPr>
        <w:t>ně</w:t>
      </w:r>
      <w:r w:rsidR="00583D23" w:rsidRPr="0012641E">
        <w:rPr>
          <w:rFonts w:ascii="Segoe UI" w:hAnsi="Segoe UI" w:cs="Segoe UI"/>
          <w:bCs/>
          <w:sz w:val="20"/>
          <w:szCs w:val="20"/>
        </w:rPr>
        <w:t>ním</w:t>
      </w:r>
      <w:r w:rsidRPr="0012641E">
        <w:rPr>
          <w:rFonts w:ascii="Segoe UI" w:hAnsi="Segoe UI" w:cs="Segoe UI"/>
          <w:bCs/>
          <w:sz w:val="20"/>
          <w:szCs w:val="20"/>
        </w:rPr>
        <w:t xml:space="preserve"> </w:t>
      </w:r>
      <w:r w:rsidR="00583D23" w:rsidRPr="0012641E">
        <w:rPr>
          <w:rFonts w:ascii="Segoe UI" w:hAnsi="Segoe UI" w:cs="Segoe UI"/>
          <w:bCs/>
          <w:sz w:val="20"/>
          <w:szCs w:val="20"/>
        </w:rPr>
        <w:t>plynárenského zařízení</w:t>
      </w:r>
    </w:p>
    <w:p w14:paraId="4E0A0016" w14:textId="142FE0DD" w:rsidR="0067292C" w:rsidRPr="0012641E" w:rsidRDefault="00FB1B9D" w:rsidP="00FB1B9D">
      <w:pPr>
        <w:pStyle w:val="odstpolV"/>
        <w:numPr>
          <w:ilvl w:val="0"/>
          <w:numId w:val="0"/>
        </w:numPr>
        <w:tabs>
          <w:tab w:val="left" w:pos="284"/>
          <w:tab w:val="num" w:pos="900"/>
        </w:tabs>
        <w:spacing w:after="0"/>
        <w:rPr>
          <w:rFonts w:ascii="Segoe UI" w:hAnsi="Segoe UI" w:cs="Segoe UI"/>
          <w:bCs/>
          <w:sz w:val="20"/>
          <w:szCs w:val="20"/>
        </w:rPr>
      </w:pPr>
      <w:r w:rsidRPr="0012641E">
        <w:rPr>
          <w:rFonts w:ascii="Segoe UI" w:hAnsi="Segoe UI" w:cs="Segoe UI"/>
          <w:bCs/>
          <w:sz w:val="20"/>
          <w:szCs w:val="20"/>
        </w:rPr>
        <w:tab/>
      </w:r>
      <w:r w:rsidRPr="0012641E">
        <w:rPr>
          <w:rFonts w:ascii="Segoe UI" w:hAnsi="Segoe UI" w:cs="Segoe UI"/>
          <w:bCs/>
          <w:sz w:val="20"/>
          <w:szCs w:val="20"/>
        </w:rPr>
        <w:tab/>
      </w:r>
      <w:r w:rsidR="0067292C" w:rsidRPr="0012641E">
        <w:rPr>
          <w:rFonts w:ascii="Segoe UI" w:hAnsi="Segoe UI" w:cs="Segoe UI"/>
          <w:bCs/>
          <w:sz w:val="20"/>
          <w:szCs w:val="20"/>
        </w:rPr>
        <w:t xml:space="preserve">(dále jen </w:t>
      </w:r>
      <w:r w:rsidR="0067292C" w:rsidRPr="0012641E">
        <w:rPr>
          <w:rFonts w:ascii="Segoe UI" w:hAnsi="Segoe UI" w:cs="Segoe UI"/>
          <w:b/>
          <w:bCs/>
          <w:sz w:val="20"/>
          <w:szCs w:val="20"/>
        </w:rPr>
        <w:t>„</w:t>
      </w:r>
      <w:r w:rsidR="0067292C" w:rsidRPr="0012641E">
        <w:rPr>
          <w:rFonts w:ascii="Segoe UI" w:hAnsi="Segoe UI" w:cs="Segoe UI"/>
          <w:b/>
          <w:bCs/>
          <w:i/>
          <w:sz w:val="20"/>
          <w:szCs w:val="20"/>
        </w:rPr>
        <w:t>věcné břemeno“</w:t>
      </w:r>
      <w:r w:rsidR="0067292C" w:rsidRPr="0012641E">
        <w:rPr>
          <w:rFonts w:ascii="Segoe UI" w:hAnsi="Segoe UI" w:cs="Segoe UI"/>
          <w:bCs/>
          <w:sz w:val="20"/>
          <w:szCs w:val="20"/>
        </w:rPr>
        <w:t>).</w:t>
      </w:r>
    </w:p>
    <w:p w14:paraId="008FA975" w14:textId="105C6211" w:rsidR="00FB1B9D" w:rsidRPr="0012641E" w:rsidRDefault="005B53FA" w:rsidP="00E41DE3">
      <w:pPr>
        <w:pStyle w:val="odstpolV"/>
        <w:numPr>
          <w:ilvl w:val="0"/>
          <w:numId w:val="4"/>
        </w:numPr>
        <w:tabs>
          <w:tab w:val="clear" w:pos="1004"/>
          <w:tab w:val="num" w:pos="284"/>
        </w:tabs>
        <w:spacing w:before="120" w:after="0"/>
        <w:ind w:left="284" w:hanging="284"/>
        <w:rPr>
          <w:rFonts w:ascii="Segoe UI" w:hAnsi="Segoe UI" w:cs="Segoe UI"/>
          <w:sz w:val="20"/>
          <w:szCs w:val="20"/>
        </w:rPr>
      </w:pPr>
      <w:commentRangeStart w:id="3"/>
      <w:r w:rsidRPr="0012641E">
        <w:rPr>
          <w:rFonts w:ascii="Segoe UI" w:hAnsi="Segoe UI" w:cs="Segoe UI"/>
          <w:sz w:val="20"/>
          <w:szCs w:val="20"/>
        </w:rPr>
        <w:t>Smluvní</w:t>
      </w:r>
      <w:commentRangeEnd w:id="3"/>
      <w:r w:rsidR="00620064">
        <w:rPr>
          <w:rStyle w:val="Odkaznakoment"/>
        </w:rPr>
        <w:commentReference w:id="3"/>
      </w:r>
      <w:r w:rsidR="004C49C0" w:rsidRPr="0012641E">
        <w:rPr>
          <w:rFonts w:ascii="Segoe UI" w:hAnsi="Segoe UI" w:cs="Segoe UI"/>
          <w:sz w:val="20"/>
          <w:szCs w:val="20"/>
        </w:rPr>
        <w:t xml:space="preserve"> strany se dále dohodly na rozsahu </w:t>
      </w:r>
      <w:r w:rsidRPr="0012641E">
        <w:rPr>
          <w:rFonts w:ascii="Segoe UI" w:hAnsi="Segoe UI" w:cs="Segoe UI"/>
          <w:sz w:val="20"/>
          <w:szCs w:val="20"/>
        </w:rPr>
        <w:t xml:space="preserve">věcného břemene </w:t>
      </w:r>
      <w:r w:rsidR="002A269D" w:rsidRPr="0012641E">
        <w:rPr>
          <w:rFonts w:ascii="Segoe UI" w:hAnsi="Segoe UI" w:cs="Segoe UI"/>
          <w:sz w:val="20"/>
          <w:szCs w:val="20"/>
        </w:rPr>
        <w:t xml:space="preserve">….. </w:t>
      </w:r>
      <w:r w:rsidRPr="0012641E">
        <w:rPr>
          <w:rFonts w:ascii="Segoe UI" w:hAnsi="Segoe UI" w:cs="Segoe UI"/>
          <w:sz w:val="20"/>
          <w:szCs w:val="20"/>
        </w:rPr>
        <w:t>m na obě strany od půdorysu plynárenského zařízení</w:t>
      </w:r>
      <w:r w:rsidR="00847523" w:rsidRPr="0012641E">
        <w:rPr>
          <w:rFonts w:ascii="Segoe UI" w:hAnsi="Segoe UI" w:cs="Segoe UI"/>
          <w:sz w:val="20"/>
          <w:szCs w:val="20"/>
        </w:rPr>
        <w:t xml:space="preserve"> s tím, že skutečný rozsah věcného břemene vyplyne z příslušného geometrického plánu</w:t>
      </w:r>
      <w:r w:rsidRPr="0012641E">
        <w:rPr>
          <w:rFonts w:ascii="Segoe UI" w:hAnsi="Segoe UI" w:cs="Segoe UI"/>
          <w:sz w:val="20"/>
          <w:szCs w:val="20"/>
        </w:rPr>
        <w:t xml:space="preserve">. </w:t>
      </w:r>
    </w:p>
    <w:p w14:paraId="0724EA05" w14:textId="6FA31F51" w:rsidR="005B53FA" w:rsidRPr="0012641E" w:rsidRDefault="005B53FA" w:rsidP="00E41DE3">
      <w:pPr>
        <w:pStyle w:val="odstpolV"/>
        <w:numPr>
          <w:ilvl w:val="0"/>
          <w:numId w:val="4"/>
        </w:numPr>
        <w:tabs>
          <w:tab w:val="num" w:pos="284"/>
        </w:tabs>
        <w:spacing w:before="120" w:after="0"/>
        <w:ind w:left="284" w:hanging="284"/>
        <w:rPr>
          <w:rFonts w:ascii="Segoe UI" w:hAnsi="Segoe UI" w:cs="Segoe UI"/>
          <w:sz w:val="20"/>
          <w:szCs w:val="20"/>
        </w:rPr>
      </w:pPr>
      <w:r w:rsidRPr="0012641E">
        <w:rPr>
          <w:rFonts w:ascii="Segoe UI" w:hAnsi="Segoe UI" w:cs="Segoe UI"/>
          <w:sz w:val="20"/>
          <w:szCs w:val="20"/>
        </w:rPr>
        <w:t xml:space="preserve">Geometrický plán, kterým se vyznačí část budoucího </w:t>
      </w:r>
      <w:r w:rsidR="00EE53C8" w:rsidRPr="0012641E">
        <w:rPr>
          <w:rFonts w:ascii="Segoe UI" w:hAnsi="Segoe UI" w:cs="Segoe UI"/>
          <w:sz w:val="20"/>
          <w:szCs w:val="20"/>
        </w:rPr>
        <w:t>služebného</w:t>
      </w:r>
      <w:r w:rsidRPr="0012641E">
        <w:rPr>
          <w:rFonts w:ascii="Segoe UI" w:hAnsi="Segoe UI" w:cs="Segoe UI"/>
          <w:sz w:val="20"/>
          <w:szCs w:val="20"/>
        </w:rPr>
        <w:t xml:space="preserve"> pozemku dotčeného věcným břemenem, nechá na své náklady vyhotovit </w:t>
      </w:r>
      <w:r w:rsidR="000007F8" w:rsidRPr="0012641E">
        <w:rPr>
          <w:rFonts w:ascii="Segoe UI" w:hAnsi="Segoe UI" w:cs="Segoe UI"/>
          <w:sz w:val="20"/>
          <w:szCs w:val="20"/>
        </w:rPr>
        <w:t>budoucí povinný</w:t>
      </w:r>
      <w:r w:rsidR="00583D23" w:rsidRPr="0012641E">
        <w:rPr>
          <w:rFonts w:ascii="Segoe UI" w:hAnsi="Segoe UI" w:cs="Segoe UI"/>
          <w:sz w:val="20"/>
          <w:szCs w:val="20"/>
        </w:rPr>
        <w:t>.</w:t>
      </w:r>
    </w:p>
    <w:p w14:paraId="74B67B2A" w14:textId="77777777" w:rsidR="00E41DE3" w:rsidRDefault="000A76AC" w:rsidP="00E41DE3">
      <w:pPr>
        <w:pStyle w:val="odstpolV"/>
        <w:numPr>
          <w:ilvl w:val="0"/>
          <w:numId w:val="4"/>
        </w:numPr>
        <w:tabs>
          <w:tab w:val="clear" w:pos="1004"/>
          <w:tab w:val="num" w:pos="284"/>
        </w:tabs>
        <w:spacing w:before="120" w:after="0"/>
        <w:ind w:left="284" w:hanging="284"/>
        <w:rPr>
          <w:rFonts w:ascii="Segoe UI" w:hAnsi="Segoe UI" w:cs="Segoe UI"/>
          <w:sz w:val="20"/>
          <w:szCs w:val="20"/>
        </w:rPr>
      </w:pPr>
      <w:r w:rsidRPr="0012641E">
        <w:rPr>
          <w:rFonts w:ascii="Segoe UI" w:hAnsi="Segoe UI" w:cs="Segoe UI"/>
          <w:sz w:val="20"/>
          <w:szCs w:val="20"/>
        </w:rPr>
        <w:t xml:space="preserve">Budoucí </w:t>
      </w:r>
      <w:r w:rsidR="00AB799F" w:rsidRPr="0012641E">
        <w:rPr>
          <w:rFonts w:ascii="Segoe UI" w:hAnsi="Segoe UI" w:cs="Segoe UI"/>
          <w:sz w:val="20"/>
          <w:szCs w:val="20"/>
        </w:rPr>
        <w:t>povinný</w:t>
      </w:r>
      <w:r w:rsidR="005B53FA" w:rsidRPr="0012641E">
        <w:rPr>
          <w:rFonts w:ascii="Segoe UI" w:hAnsi="Segoe UI" w:cs="Segoe UI"/>
          <w:sz w:val="20"/>
          <w:szCs w:val="20"/>
        </w:rPr>
        <w:t xml:space="preserve"> se zavazuje vyhotovit a zkompletovat příslušný počet výtisků </w:t>
      </w:r>
      <w:r w:rsidR="00847523" w:rsidRPr="0012641E">
        <w:rPr>
          <w:rFonts w:ascii="Segoe UI" w:hAnsi="Segoe UI" w:cs="Segoe UI"/>
          <w:sz w:val="20"/>
          <w:szCs w:val="20"/>
        </w:rPr>
        <w:t xml:space="preserve">návrhu </w:t>
      </w:r>
      <w:r w:rsidR="005B53FA" w:rsidRPr="0012641E">
        <w:rPr>
          <w:rFonts w:ascii="Segoe UI" w:hAnsi="Segoe UI" w:cs="Segoe UI"/>
          <w:sz w:val="20"/>
          <w:szCs w:val="20"/>
        </w:rPr>
        <w:t>smlouvy o VB a</w:t>
      </w:r>
      <w:r w:rsidR="00E428E6" w:rsidRPr="0012641E">
        <w:rPr>
          <w:rFonts w:ascii="Segoe UI" w:hAnsi="Segoe UI" w:cs="Segoe UI"/>
          <w:sz w:val="20"/>
          <w:szCs w:val="20"/>
        </w:rPr>
        <w:t> </w:t>
      </w:r>
      <w:r w:rsidR="005B53FA" w:rsidRPr="0012641E">
        <w:rPr>
          <w:rFonts w:ascii="Segoe UI" w:hAnsi="Segoe UI" w:cs="Segoe UI"/>
          <w:sz w:val="20"/>
          <w:szCs w:val="20"/>
        </w:rPr>
        <w:t xml:space="preserve">prokazatelně je doručit budoucímu </w:t>
      </w:r>
      <w:r w:rsidR="00AB799F" w:rsidRPr="0012641E">
        <w:rPr>
          <w:rFonts w:ascii="Segoe UI" w:hAnsi="Segoe UI" w:cs="Segoe UI"/>
          <w:sz w:val="20"/>
          <w:szCs w:val="20"/>
        </w:rPr>
        <w:t>oprávněnému</w:t>
      </w:r>
      <w:r w:rsidR="005B53FA" w:rsidRPr="0012641E">
        <w:rPr>
          <w:rFonts w:ascii="Segoe UI" w:hAnsi="Segoe UI" w:cs="Segoe UI"/>
          <w:sz w:val="20"/>
          <w:szCs w:val="20"/>
        </w:rPr>
        <w:t xml:space="preserve">. </w:t>
      </w:r>
    </w:p>
    <w:p w14:paraId="78872D74" w14:textId="10AAE357" w:rsidR="00AA6D4B" w:rsidRPr="00E41DE3" w:rsidRDefault="005B53FA" w:rsidP="00E41DE3">
      <w:pPr>
        <w:pStyle w:val="odstpolV"/>
        <w:numPr>
          <w:ilvl w:val="0"/>
          <w:numId w:val="4"/>
        </w:numPr>
        <w:tabs>
          <w:tab w:val="clear" w:pos="1004"/>
          <w:tab w:val="num" w:pos="284"/>
        </w:tabs>
        <w:spacing w:before="120" w:after="0"/>
        <w:ind w:left="284" w:hanging="284"/>
        <w:rPr>
          <w:rFonts w:ascii="Segoe UI" w:hAnsi="Segoe UI" w:cs="Segoe UI"/>
          <w:sz w:val="20"/>
          <w:szCs w:val="20"/>
        </w:rPr>
      </w:pPr>
      <w:r w:rsidRPr="00E41DE3">
        <w:rPr>
          <w:rFonts w:ascii="Segoe UI" w:hAnsi="Segoe UI" w:cs="Segoe UI"/>
          <w:sz w:val="20"/>
          <w:szCs w:val="20"/>
        </w:rPr>
        <w:t xml:space="preserve">Budoucí </w:t>
      </w:r>
      <w:r w:rsidR="00AB799F" w:rsidRPr="00E41DE3">
        <w:rPr>
          <w:rFonts w:ascii="Segoe UI" w:hAnsi="Segoe UI" w:cs="Segoe UI"/>
          <w:sz w:val="20"/>
          <w:szCs w:val="20"/>
        </w:rPr>
        <w:t>oprávněný</w:t>
      </w:r>
      <w:r w:rsidR="00EE3E24" w:rsidRPr="00E41DE3">
        <w:rPr>
          <w:rFonts w:ascii="Segoe UI" w:hAnsi="Segoe UI" w:cs="Segoe UI"/>
          <w:sz w:val="20"/>
          <w:szCs w:val="20"/>
        </w:rPr>
        <w:t xml:space="preserve"> se zavazuje</w:t>
      </w:r>
      <w:r w:rsidRPr="00E41DE3">
        <w:rPr>
          <w:rFonts w:ascii="Segoe UI" w:hAnsi="Segoe UI" w:cs="Segoe UI"/>
          <w:sz w:val="20"/>
          <w:szCs w:val="20"/>
        </w:rPr>
        <w:t xml:space="preserve"> nejpozději do 30 dnů od doručení </w:t>
      </w:r>
      <w:r w:rsidR="00847523" w:rsidRPr="00E41DE3">
        <w:rPr>
          <w:rFonts w:ascii="Segoe UI" w:hAnsi="Segoe UI" w:cs="Segoe UI"/>
          <w:sz w:val="20"/>
          <w:szCs w:val="20"/>
        </w:rPr>
        <w:t xml:space="preserve">návrhu </w:t>
      </w:r>
      <w:r w:rsidRPr="00E41DE3">
        <w:rPr>
          <w:rFonts w:ascii="Segoe UI" w:hAnsi="Segoe UI" w:cs="Segoe UI"/>
          <w:sz w:val="20"/>
          <w:szCs w:val="20"/>
        </w:rPr>
        <w:t>smlouv</w:t>
      </w:r>
      <w:r w:rsidR="00B17DED" w:rsidRPr="00E41DE3">
        <w:rPr>
          <w:rFonts w:ascii="Segoe UI" w:hAnsi="Segoe UI" w:cs="Segoe UI"/>
          <w:sz w:val="20"/>
          <w:szCs w:val="20"/>
        </w:rPr>
        <w:t>y</w:t>
      </w:r>
      <w:r w:rsidRPr="00E41DE3">
        <w:rPr>
          <w:rFonts w:ascii="Segoe UI" w:hAnsi="Segoe UI" w:cs="Segoe UI"/>
          <w:sz w:val="20"/>
          <w:szCs w:val="20"/>
        </w:rPr>
        <w:t xml:space="preserve"> </w:t>
      </w:r>
      <w:r w:rsidR="00B17DED" w:rsidRPr="00E41DE3">
        <w:rPr>
          <w:rFonts w:ascii="Segoe UI" w:hAnsi="Segoe UI" w:cs="Segoe UI"/>
          <w:sz w:val="20"/>
          <w:szCs w:val="20"/>
        </w:rPr>
        <w:t xml:space="preserve">smlouvu </w:t>
      </w:r>
      <w:r w:rsidRPr="00E41DE3">
        <w:rPr>
          <w:rFonts w:ascii="Segoe UI" w:hAnsi="Segoe UI" w:cs="Segoe UI"/>
          <w:sz w:val="20"/>
          <w:szCs w:val="20"/>
        </w:rPr>
        <w:t xml:space="preserve">o VB </w:t>
      </w:r>
      <w:r w:rsidR="0020674C" w:rsidRPr="00E41DE3">
        <w:rPr>
          <w:rFonts w:ascii="Segoe UI" w:hAnsi="Segoe UI" w:cs="Segoe UI"/>
          <w:sz w:val="20"/>
          <w:szCs w:val="20"/>
        </w:rPr>
        <w:t>podepsat</w:t>
      </w:r>
      <w:r w:rsidR="00AB799F" w:rsidRPr="00E41DE3">
        <w:rPr>
          <w:rFonts w:ascii="Segoe UI" w:hAnsi="Segoe UI" w:cs="Segoe UI"/>
          <w:sz w:val="20"/>
          <w:szCs w:val="20"/>
        </w:rPr>
        <w:t xml:space="preserve"> a</w:t>
      </w:r>
      <w:r w:rsidR="00E428E6" w:rsidRPr="00E41DE3">
        <w:rPr>
          <w:rFonts w:ascii="Segoe UI" w:hAnsi="Segoe UI" w:cs="Segoe UI"/>
          <w:sz w:val="20"/>
          <w:szCs w:val="20"/>
        </w:rPr>
        <w:t> </w:t>
      </w:r>
      <w:r w:rsidRPr="00E41DE3">
        <w:rPr>
          <w:rFonts w:ascii="Segoe UI" w:hAnsi="Segoe UI" w:cs="Segoe UI"/>
          <w:sz w:val="20"/>
          <w:szCs w:val="20"/>
        </w:rPr>
        <w:t xml:space="preserve">prokazatelně ji doručit </w:t>
      </w:r>
      <w:r w:rsidR="000A76AC" w:rsidRPr="00E41DE3">
        <w:rPr>
          <w:rFonts w:ascii="Segoe UI" w:hAnsi="Segoe UI" w:cs="Segoe UI"/>
          <w:sz w:val="20"/>
          <w:szCs w:val="20"/>
        </w:rPr>
        <w:t xml:space="preserve">budoucímu </w:t>
      </w:r>
      <w:r w:rsidR="00AB799F" w:rsidRPr="00E41DE3">
        <w:rPr>
          <w:rFonts w:ascii="Segoe UI" w:hAnsi="Segoe UI" w:cs="Segoe UI"/>
          <w:sz w:val="20"/>
          <w:szCs w:val="20"/>
        </w:rPr>
        <w:t>povinnému</w:t>
      </w:r>
      <w:r w:rsidRPr="00E41DE3">
        <w:rPr>
          <w:rFonts w:ascii="Segoe UI" w:hAnsi="Segoe UI" w:cs="Segoe UI"/>
          <w:sz w:val="20"/>
          <w:szCs w:val="20"/>
        </w:rPr>
        <w:t xml:space="preserve">, který následně podá návrh na </w:t>
      </w:r>
      <w:r w:rsidR="00EE53C8" w:rsidRPr="00E41DE3">
        <w:rPr>
          <w:rFonts w:ascii="Segoe UI" w:hAnsi="Segoe UI" w:cs="Segoe UI"/>
          <w:sz w:val="20"/>
          <w:szCs w:val="20"/>
        </w:rPr>
        <w:t>zápis věcného břemene</w:t>
      </w:r>
      <w:r w:rsidRPr="00E41DE3">
        <w:rPr>
          <w:rFonts w:ascii="Segoe UI" w:hAnsi="Segoe UI" w:cs="Segoe UI"/>
          <w:sz w:val="20"/>
          <w:szCs w:val="20"/>
        </w:rPr>
        <w:t xml:space="preserve"> do</w:t>
      </w:r>
      <w:r w:rsidR="00E428E6" w:rsidRPr="00E41DE3">
        <w:rPr>
          <w:rFonts w:ascii="Segoe UI" w:hAnsi="Segoe UI" w:cs="Segoe UI"/>
          <w:sz w:val="20"/>
          <w:szCs w:val="20"/>
        </w:rPr>
        <w:t> </w:t>
      </w:r>
      <w:r w:rsidRPr="00E41DE3">
        <w:rPr>
          <w:rFonts w:ascii="Segoe UI" w:hAnsi="Segoe UI" w:cs="Segoe UI"/>
          <w:sz w:val="20"/>
          <w:szCs w:val="20"/>
        </w:rPr>
        <w:t>katastru nemovitostí.</w:t>
      </w:r>
      <w:r w:rsidR="00AA6D4B">
        <w:rPr>
          <w:rFonts w:ascii="Segoe UI" w:hAnsi="Segoe UI" w:cs="Segoe UI"/>
          <w:sz w:val="20"/>
          <w:szCs w:val="20"/>
        </w:rPr>
        <w:t xml:space="preserve"> </w:t>
      </w:r>
    </w:p>
    <w:p w14:paraId="504B8648" w14:textId="247CB88E" w:rsidR="002A269D" w:rsidRPr="009454D8" w:rsidRDefault="009C6FE5" w:rsidP="009454D8">
      <w:pPr>
        <w:pStyle w:val="odstpolV"/>
        <w:numPr>
          <w:ilvl w:val="0"/>
          <w:numId w:val="4"/>
        </w:numPr>
        <w:tabs>
          <w:tab w:val="clear" w:pos="1004"/>
          <w:tab w:val="num" w:pos="284"/>
        </w:tabs>
        <w:spacing w:before="120" w:after="0"/>
        <w:ind w:left="284" w:hanging="284"/>
        <w:rPr>
          <w:rFonts w:ascii="Segoe UI" w:hAnsi="Segoe UI" w:cs="Segoe UI"/>
          <w:sz w:val="20"/>
          <w:szCs w:val="20"/>
        </w:rPr>
      </w:pPr>
      <w:r w:rsidRPr="00E41DE3">
        <w:rPr>
          <w:rFonts w:ascii="Segoe UI" w:hAnsi="Segoe UI" w:cs="Segoe UI"/>
          <w:sz w:val="20"/>
          <w:szCs w:val="20"/>
        </w:rPr>
        <w:t xml:space="preserve">Smluvní strany se dohodly na úplatě za zřízení věcného břemene </w:t>
      </w:r>
      <w:r w:rsidR="00400214" w:rsidRPr="0092538E">
        <w:rPr>
          <w:rFonts w:ascii="Segoe UI" w:hAnsi="Segoe UI" w:cs="Segoe UI"/>
          <w:sz w:val="20"/>
          <w:szCs w:val="20"/>
        </w:rPr>
        <w:t xml:space="preserve">v souladu s čl. 18 Směrnice SŽDC </w:t>
      </w:r>
      <w:r w:rsidR="00400214">
        <w:rPr>
          <w:rFonts w:ascii="Segoe UI" w:hAnsi="Segoe UI" w:cs="Segoe UI"/>
          <w:sz w:val="20"/>
          <w:szCs w:val="20"/>
        </w:rPr>
        <w:t>SM</w:t>
      </w:r>
      <w:r w:rsidR="00400214" w:rsidRPr="0092538E">
        <w:rPr>
          <w:rFonts w:ascii="Segoe UI" w:hAnsi="Segoe UI" w:cs="Segoe UI"/>
          <w:sz w:val="20"/>
          <w:szCs w:val="20"/>
        </w:rPr>
        <w:t>85 Služebnosti, zřizování, oceňovaní a stanovení finančních náhrad v rámci státní organizace Správa železnic za paušální jednorázovou náhradu</w:t>
      </w:r>
      <w:r w:rsidR="00400214" w:rsidRPr="00E41DE3">
        <w:rPr>
          <w:rFonts w:ascii="Segoe UI" w:hAnsi="Segoe UI" w:cs="Segoe UI"/>
          <w:sz w:val="20"/>
          <w:szCs w:val="20"/>
        </w:rPr>
        <w:t xml:space="preserve"> </w:t>
      </w:r>
      <w:r w:rsidRPr="00E41DE3">
        <w:rPr>
          <w:rFonts w:ascii="Segoe UI" w:hAnsi="Segoe UI" w:cs="Segoe UI"/>
          <w:sz w:val="20"/>
          <w:szCs w:val="20"/>
        </w:rPr>
        <w:t>ve výši 100,- Kč + DPH (slovy jedno sto korun českých</w:t>
      </w:r>
      <w:r>
        <w:rPr>
          <w:rFonts w:ascii="Segoe UI" w:hAnsi="Segoe UI" w:cs="Segoe UI"/>
          <w:sz w:val="20"/>
          <w:szCs w:val="20"/>
        </w:rPr>
        <w:t xml:space="preserve"> plus DPH</w:t>
      </w:r>
      <w:r w:rsidRPr="00E41DE3">
        <w:rPr>
          <w:rFonts w:ascii="Segoe UI" w:hAnsi="Segoe UI" w:cs="Segoe UI"/>
          <w:sz w:val="20"/>
          <w:szCs w:val="20"/>
        </w:rPr>
        <w:t xml:space="preserve">). Jednorázová úplata za zřízení věcného břemene bude uhrazena budoucím oprávněným na základě daňového dokladu </w:t>
      </w:r>
      <w:r>
        <w:rPr>
          <w:rFonts w:ascii="Segoe UI" w:hAnsi="Segoe UI" w:cs="Segoe UI"/>
          <w:sz w:val="20"/>
          <w:szCs w:val="20"/>
        </w:rPr>
        <w:t xml:space="preserve">(Faktury) </w:t>
      </w:r>
      <w:r w:rsidRPr="00E41DE3">
        <w:rPr>
          <w:rFonts w:ascii="Segoe UI" w:hAnsi="Segoe UI" w:cs="Segoe UI"/>
          <w:sz w:val="20"/>
          <w:szCs w:val="20"/>
        </w:rPr>
        <w:t>vystaveného budoucím povinným se splatností 30 dnů od</w:t>
      </w:r>
      <w:r w:rsidR="00AD2E45">
        <w:rPr>
          <w:rFonts w:ascii="Segoe UI" w:hAnsi="Segoe UI" w:cs="Segoe UI"/>
          <w:sz w:val="20"/>
          <w:szCs w:val="20"/>
        </w:rPr>
        <w:t>e dne</w:t>
      </w:r>
      <w:r w:rsidR="00DA5661">
        <w:rPr>
          <w:rFonts w:ascii="Segoe UI" w:hAnsi="Segoe UI" w:cs="Segoe UI"/>
          <w:sz w:val="20"/>
          <w:szCs w:val="20"/>
        </w:rPr>
        <w:t xml:space="preserve"> </w:t>
      </w:r>
      <w:r w:rsidRPr="00E41DE3">
        <w:rPr>
          <w:rFonts w:ascii="Segoe UI" w:hAnsi="Segoe UI" w:cs="Segoe UI"/>
          <w:sz w:val="20"/>
          <w:szCs w:val="20"/>
        </w:rPr>
        <w:t xml:space="preserve">doručení daňového dokladu budoucímu oprávněnému. </w:t>
      </w:r>
      <w:r w:rsidR="006C7686">
        <w:rPr>
          <w:rFonts w:ascii="Segoe UI" w:hAnsi="Segoe UI" w:cs="Segoe UI"/>
          <w:sz w:val="20"/>
          <w:szCs w:val="20"/>
        </w:rPr>
        <w:t>Budoucí povinný</w:t>
      </w:r>
      <w:r w:rsidR="00287C35">
        <w:rPr>
          <w:rFonts w:ascii="Segoe UI" w:hAnsi="Segoe UI" w:cs="Segoe UI"/>
          <w:sz w:val="20"/>
          <w:szCs w:val="20"/>
        </w:rPr>
        <w:t xml:space="preserve"> se zavazuje vystavit d</w:t>
      </w:r>
      <w:r w:rsidRPr="00975C36">
        <w:rPr>
          <w:rFonts w:ascii="Segoe UI" w:hAnsi="Segoe UI" w:cs="Segoe UI"/>
          <w:sz w:val="20"/>
          <w:szCs w:val="20"/>
        </w:rPr>
        <w:t xml:space="preserve">aňový doklad nejpozději do 10 </w:t>
      </w:r>
      <w:r w:rsidR="00287C35">
        <w:rPr>
          <w:rFonts w:ascii="Segoe UI" w:hAnsi="Segoe UI" w:cs="Segoe UI"/>
          <w:sz w:val="20"/>
          <w:szCs w:val="20"/>
        </w:rPr>
        <w:t xml:space="preserve">pracovních dnů </w:t>
      </w:r>
      <w:r w:rsidR="00245ACF" w:rsidRPr="0092538E">
        <w:rPr>
          <w:rFonts w:ascii="Segoe UI" w:hAnsi="Segoe UI" w:cs="Segoe UI"/>
          <w:sz w:val="20"/>
          <w:szCs w:val="20"/>
        </w:rPr>
        <w:t>ode dne doručení oboustranně podepsané smlouvy o zřízení věcného břemene budoucím oprávněným do podatelny</w:t>
      </w:r>
      <w:r w:rsidR="00245ACF">
        <w:rPr>
          <w:rFonts w:ascii="Segoe UI" w:hAnsi="Segoe UI" w:cs="Segoe UI"/>
          <w:sz w:val="20"/>
          <w:szCs w:val="20"/>
        </w:rPr>
        <w:t xml:space="preserve"> budoucího </w:t>
      </w:r>
      <w:del w:id="4" w:author="Skala Pavel, Ing." w:date="2022-06-16T14:48:00Z">
        <w:r w:rsidR="00245ACF" w:rsidDel="00A75FBE">
          <w:rPr>
            <w:rFonts w:ascii="Segoe UI" w:hAnsi="Segoe UI" w:cs="Segoe UI"/>
            <w:sz w:val="20"/>
            <w:szCs w:val="20"/>
          </w:rPr>
          <w:delText>povinného</w:delText>
        </w:r>
        <w:r w:rsidR="00A673F6" w:rsidDel="00A75FBE">
          <w:rPr>
            <w:rFonts w:ascii="Segoe UI" w:hAnsi="Segoe UI" w:cs="Segoe UI"/>
            <w:sz w:val="20"/>
            <w:szCs w:val="20"/>
          </w:rPr>
          <w:delText xml:space="preserve"> </w:delText>
        </w:r>
      </w:del>
      <w:ins w:id="5" w:author="Skala Pavel, Ing." w:date="2022-06-16T14:49:00Z">
        <w:r w:rsidR="00A75FBE">
          <w:rPr>
            <w:rFonts w:ascii="Segoe UI" w:hAnsi="Segoe UI" w:cs="Segoe UI"/>
            <w:sz w:val="20"/>
            <w:szCs w:val="20"/>
          </w:rPr>
          <w:t xml:space="preserve">oprávněného </w:t>
        </w:r>
      </w:ins>
      <w:bookmarkStart w:id="6" w:name="_GoBack"/>
      <w:bookmarkEnd w:id="6"/>
      <w:r w:rsidRPr="00975C36">
        <w:rPr>
          <w:rFonts w:ascii="Segoe UI" w:hAnsi="Segoe UI" w:cs="Segoe UI"/>
          <w:sz w:val="20"/>
          <w:szCs w:val="20"/>
        </w:rPr>
        <w:t xml:space="preserve">na adresu společnosti GasNet, s.r.o. uvedenou v záhlaví </w:t>
      </w:r>
      <w:r w:rsidR="00FB349A" w:rsidRPr="0092538E">
        <w:rPr>
          <w:rFonts w:ascii="Segoe UI" w:hAnsi="Segoe UI" w:cs="Segoe UI"/>
          <w:sz w:val="20"/>
          <w:szCs w:val="20"/>
        </w:rPr>
        <w:t xml:space="preserve">smlouvy o </w:t>
      </w:r>
      <w:r w:rsidR="003C7842">
        <w:rPr>
          <w:rFonts w:ascii="Segoe UI" w:hAnsi="Segoe UI" w:cs="Segoe UI"/>
          <w:sz w:val="20"/>
          <w:szCs w:val="20"/>
        </w:rPr>
        <w:t>VB</w:t>
      </w:r>
      <w:r w:rsidR="00FB349A" w:rsidRPr="00975C36">
        <w:rPr>
          <w:rFonts w:ascii="Segoe UI" w:hAnsi="Segoe UI" w:cs="Segoe UI"/>
          <w:sz w:val="20"/>
          <w:szCs w:val="20"/>
        </w:rPr>
        <w:t xml:space="preserve"> </w:t>
      </w:r>
      <w:r w:rsidRPr="00975C36">
        <w:rPr>
          <w:rFonts w:ascii="Segoe UI" w:hAnsi="Segoe UI" w:cs="Segoe UI"/>
          <w:sz w:val="20"/>
          <w:szCs w:val="20"/>
        </w:rPr>
        <w:t xml:space="preserve">a zašle </w:t>
      </w:r>
      <w:r>
        <w:rPr>
          <w:rFonts w:ascii="Segoe UI" w:hAnsi="Segoe UI" w:cs="Segoe UI"/>
          <w:sz w:val="20"/>
          <w:szCs w:val="20"/>
        </w:rPr>
        <w:t xml:space="preserve">budoucímu </w:t>
      </w:r>
      <w:r w:rsidRPr="00975C36">
        <w:rPr>
          <w:rFonts w:ascii="Segoe UI" w:hAnsi="Segoe UI" w:cs="Segoe UI"/>
          <w:sz w:val="20"/>
          <w:szCs w:val="20"/>
        </w:rPr>
        <w:t xml:space="preserve">oprávněnému v elektronické podobě na </w:t>
      </w:r>
      <w:r w:rsidR="00FB349A">
        <w:rPr>
          <w:rFonts w:ascii="Segoe UI" w:hAnsi="Segoe UI" w:cs="Segoe UI"/>
          <w:sz w:val="20"/>
          <w:szCs w:val="20"/>
        </w:rPr>
        <w:t>e-</w:t>
      </w:r>
      <w:r w:rsidRPr="00975C36">
        <w:rPr>
          <w:rFonts w:ascii="Segoe UI" w:hAnsi="Segoe UI" w:cs="Segoe UI"/>
          <w:sz w:val="20"/>
          <w:szCs w:val="20"/>
        </w:rPr>
        <w:t>mail</w:t>
      </w:r>
      <w:r w:rsidR="00663556">
        <w:rPr>
          <w:rFonts w:ascii="Segoe UI" w:hAnsi="Segoe UI" w:cs="Segoe UI"/>
          <w:sz w:val="20"/>
          <w:szCs w:val="20"/>
        </w:rPr>
        <w:t>:</w:t>
      </w:r>
      <w:r w:rsidRPr="00975C36">
        <w:rPr>
          <w:rFonts w:ascii="Segoe UI" w:hAnsi="Segoe UI" w:cs="Segoe UI"/>
          <w:sz w:val="20"/>
          <w:szCs w:val="20"/>
        </w:rPr>
        <w:t xml:space="preserve"> el_faktury@gasnet.cz fakturu s náležitostmi daňového dokladu </w:t>
      </w:r>
      <w:r w:rsidRPr="00975C36">
        <w:rPr>
          <w:rFonts w:ascii="Segoe UI" w:hAnsi="Segoe UI" w:cs="Segoe UI"/>
          <w:sz w:val="20"/>
          <w:szCs w:val="20"/>
        </w:rPr>
        <w:lastRenderedPageBreak/>
        <w:t>včetně skenu uzavřené smlouvy</w:t>
      </w:r>
      <w:r w:rsidR="00B65117">
        <w:rPr>
          <w:rFonts w:ascii="Segoe UI" w:hAnsi="Segoe UI" w:cs="Segoe UI"/>
          <w:sz w:val="20"/>
          <w:szCs w:val="20"/>
        </w:rPr>
        <w:t xml:space="preserve"> o VB</w:t>
      </w:r>
      <w:r w:rsidRPr="00975C36">
        <w:rPr>
          <w:rFonts w:ascii="Segoe UI" w:hAnsi="Segoe UI" w:cs="Segoe UI"/>
          <w:sz w:val="20"/>
          <w:szCs w:val="20"/>
        </w:rPr>
        <w:t>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975C36">
        <w:rPr>
          <w:rFonts w:ascii="Segoe UI" w:hAnsi="Segoe UI" w:cs="Segoe UI"/>
          <w:sz w:val="20"/>
          <w:szCs w:val="20"/>
        </w:rPr>
        <w:t xml:space="preserve">Kromě zákonných náležitostí musí daňový doklad obsahovat odkaz na číslo této smlouvy </w:t>
      </w:r>
      <w:r>
        <w:rPr>
          <w:rFonts w:ascii="Segoe UI" w:hAnsi="Segoe UI" w:cs="Segoe UI"/>
          <w:sz w:val="20"/>
          <w:szCs w:val="20"/>
        </w:rPr>
        <w:t xml:space="preserve">budoucího oprávněného </w:t>
      </w:r>
      <w:r w:rsidRPr="00975C36">
        <w:rPr>
          <w:rFonts w:ascii="Segoe UI" w:hAnsi="Segoe UI" w:cs="Segoe UI"/>
          <w:sz w:val="20"/>
          <w:szCs w:val="20"/>
        </w:rPr>
        <w:t xml:space="preserve">a zveřejněný bankovní účet </w:t>
      </w:r>
      <w:r>
        <w:rPr>
          <w:rFonts w:ascii="Segoe UI" w:hAnsi="Segoe UI" w:cs="Segoe UI"/>
          <w:sz w:val="20"/>
          <w:szCs w:val="20"/>
        </w:rPr>
        <w:t xml:space="preserve">budoucího </w:t>
      </w:r>
      <w:r w:rsidRPr="00975C36">
        <w:rPr>
          <w:rFonts w:ascii="Segoe UI" w:hAnsi="Segoe UI" w:cs="Segoe UI"/>
          <w:sz w:val="20"/>
          <w:szCs w:val="20"/>
        </w:rPr>
        <w:t>povinného, na který má být úplata uhrazena.</w:t>
      </w:r>
    </w:p>
    <w:p w14:paraId="5B625959" w14:textId="236FB5EE" w:rsidR="000A76AC" w:rsidRPr="00E41DE3" w:rsidRDefault="00C6793D" w:rsidP="00E41DE3">
      <w:pPr>
        <w:pStyle w:val="odstpolV"/>
        <w:numPr>
          <w:ilvl w:val="0"/>
          <w:numId w:val="4"/>
        </w:numPr>
        <w:tabs>
          <w:tab w:val="clear" w:pos="1004"/>
          <w:tab w:val="num" w:pos="284"/>
        </w:tabs>
        <w:spacing w:before="120" w:after="0"/>
        <w:ind w:left="284" w:hanging="284"/>
        <w:rPr>
          <w:rFonts w:ascii="Segoe UI" w:hAnsi="Segoe UI" w:cs="Segoe UI"/>
          <w:sz w:val="20"/>
          <w:szCs w:val="20"/>
        </w:rPr>
      </w:pPr>
      <w:r w:rsidRPr="00E41DE3">
        <w:rPr>
          <w:rFonts w:ascii="Segoe UI" w:hAnsi="Segoe UI" w:cs="Segoe UI"/>
          <w:sz w:val="20"/>
          <w:szCs w:val="20"/>
        </w:rPr>
        <w:t>Pokud k datu uskutečnění zdanitelného plnění budou u budoucí</w:t>
      </w:r>
      <w:r w:rsidR="008159CF" w:rsidRPr="00E41DE3">
        <w:rPr>
          <w:rFonts w:ascii="Segoe UI" w:hAnsi="Segoe UI" w:cs="Segoe UI"/>
          <w:sz w:val="20"/>
          <w:szCs w:val="20"/>
        </w:rPr>
        <w:t>ho</w:t>
      </w:r>
      <w:r w:rsidRPr="00E41DE3">
        <w:rPr>
          <w:rFonts w:ascii="Segoe UI" w:hAnsi="Segoe UI" w:cs="Segoe UI"/>
          <w:sz w:val="20"/>
          <w:szCs w:val="20"/>
        </w:rPr>
        <w:t xml:space="preserve"> povinného naplněny podmínky ustanovení § 106a zákona č. 235/2004 Sb., o dani z přidané hodnoty, ve znění pozdějších předpisů (dále jen </w:t>
      </w:r>
      <w:r w:rsidRPr="00E41DE3">
        <w:rPr>
          <w:rFonts w:ascii="Segoe UI" w:hAnsi="Segoe UI" w:cs="Segoe UI"/>
          <w:b/>
          <w:i/>
          <w:sz w:val="20"/>
          <w:szCs w:val="20"/>
        </w:rPr>
        <w:t>„ZoDPH“</w:t>
      </w:r>
      <w:r w:rsidRPr="00E41DE3">
        <w:rPr>
          <w:rFonts w:ascii="Segoe UI" w:hAnsi="Segoe UI" w:cs="Segoe UI"/>
          <w:sz w:val="20"/>
          <w:szCs w:val="20"/>
        </w:rPr>
        <w:t>), je budoucí oprávněný oprávněn postupovat podle ustanovení § 109a ZoDPH, tj. zvláštním způsobem zajištění daně. V takovém případě je budoucí oprávněný oprávněn uhradit část svého finančního závazku, tedy část sjednané úplaty za zřízení věcného břemene, ve výši vypočtené daně z</w:t>
      </w:r>
      <w:r w:rsidR="00E428E6" w:rsidRPr="00E41DE3">
        <w:rPr>
          <w:rFonts w:ascii="Segoe UI" w:hAnsi="Segoe UI" w:cs="Segoe UI"/>
          <w:sz w:val="20"/>
          <w:szCs w:val="20"/>
        </w:rPr>
        <w:t> </w:t>
      </w:r>
      <w:r w:rsidRPr="00E41DE3">
        <w:rPr>
          <w:rFonts w:ascii="Segoe UI" w:hAnsi="Segoe UI" w:cs="Segoe UI"/>
          <w:sz w:val="20"/>
          <w:szCs w:val="20"/>
        </w:rPr>
        <w:t>přidané hodnoty nikoliv na bankovní účet budoucího povinného, ale přímo na bankovní účet příslušného správce daně. Tímto bude finanční závazek budoucího oprávněného vůči budoucímu povinnému v části vypočtené výše daně z přidané hodnoty vyrovnaný.</w:t>
      </w:r>
    </w:p>
    <w:p w14:paraId="670AA217" w14:textId="77777777" w:rsidR="00C6793D" w:rsidRPr="0012641E" w:rsidRDefault="00C6793D" w:rsidP="00DE6986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Segoe UI" w:hAnsi="Segoe UI" w:cs="Segoe UI"/>
          <w:sz w:val="20"/>
          <w:szCs w:val="20"/>
        </w:rPr>
      </w:pPr>
    </w:p>
    <w:p w14:paraId="1DF948BD" w14:textId="0CDB21BA" w:rsidR="00DE6986" w:rsidRPr="0012641E" w:rsidRDefault="00E41DE3" w:rsidP="00AA2ADB">
      <w:pPr>
        <w:pStyle w:val="odstpolV"/>
        <w:numPr>
          <w:ilvl w:val="0"/>
          <w:numId w:val="0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8. </w:t>
      </w:r>
      <w:r w:rsidR="00DE6986" w:rsidRPr="0012641E">
        <w:rPr>
          <w:rFonts w:ascii="Segoe UI" w:hAnsi="Segoe UI" w:cs="Segoe UI"/>
          <w:sz w:val="20"/>
          <w:szCs w:val="20"/>
        </w:rPr>
        <w:t>Budoucí oprávněný se zavazuje věcné břemeno přijmout a budoucí povinný se zavazuje výkon těchto práv trpět.</w:t>
      </w:r>
    </w:p>
    <w:p w14:paraId="7F684237" w14:textId="77777777" w:rsidR="00DE6986" w:rsidRPr="0012641E" w:rsidRDefault="00DE6986" w:rsidP="006C3FC2">
      <w:pPr>
        <w:pStyle w:val="odstpolV"/>
        <w:numPr>
          <w:ilvl w:val="0"/>
          <w:numId w:val="0"/>
        </w:numPr>
        <w:tabs>
          <w:tab w:val="left" w:pos="284"/>
        </w:tabs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5DC123BA" w14:textId="77777777" w:rsidR="00B81659" w:rsidRPr="0012641E" w:rsidRDefault="00725495" w:rsidP="006C3FC2">
      <w:pPr>
        <w:jc w:val="center"/>
        <w:rPr>
          <w:rFonts w:ascii="Segoe UI" w:hAnsi="Segoe UI" w:cs="Segoe UI"/>
          <w:b/>
        </w:rPr>
      </w:pPr>
      <w:r w:rsidRPr="0012641E">
        <w:rPr>
          <w:rFonts w:ascii="Segoe UI" w:hAnsi="Segoe UI" w:cs="Segoe UI"/>
          <w:b/>
        </w:rPr>
        <w:t>III</w:t>
      </w:r>
      <w:r w:rsidR="00B81659" w:rsidRPr="0012641E">
        <w:rPr>
          <w:rFonts w:ascii="Segoe UI" w:hAnsi="Segoe UI" w:cs="Segoe UI"/>
          <w:b/>
        </w:rPr>
        <w:t>.</w:t>
      </w:r>
    </w:p>
    <w:p w14:paraId="55847833" w14:textId="77777777" w:rsidR="00725495" w:rsidRPr="0012641E" w:rsidRDefault="00725495" w:rsidP="006C3FC2">
      <w:pPr>
        <w:jc w:val="center"/>
        <w:rPr>
          <w:rFonts w:ascii="Segoe UI" w:hAnsi="Segoe UI" w:cs="Segoe UI"/>
          <w:b/>
        </w:rPr>
      </w:pPr>
    </w:p>
    <w:p w14:paraId="5604305E" w14:textId="77777777" w:rsidR="00725495" w:rsidRPr="0012641E" w:rsidRDefault="00725495" w:rsidP="005E7AB8">
      <w:pPr>
        <w:tabs>
          <w:tab w:val="left" w:pos="3480"/>
        </w:tabs>
        <w:jc w:val="both"/>
        <w:rPr>
          <w:rFonts w:ascii="Segoe UI" w:hAnsi="Segoe UI" w:cs="Segoe UI"/>
        </w:rPr>
      </w:pPr>
      <w:r w:rsidRPr="0012641E">
        <w:rPr>
          <w:rFonts w:ascii="Segoe UI" w:hAnsi="Segoe UI" w:cs="Segoe UI"/>
        </w:rPr>
        <w:t xml:space="preserve">Náklady spojené s běžným udržováním budoucího </w:t>
      </w:r>
      <w:r w:rsidR="00EE53C8" w:rsidRPr="0012641E">
        <w:rPr>
          <w:rFonts w:ascii="Segoe UI" w:hAnsi="Segoe UI" w:cs="Segoe UI"/>
        </w:rPr>
        <w:t>služebného</w:t>
      </w:r>
      <w:r w:rsidRPr="0012641E">
        <w:rPr>
          <w:rFonts w:ascii="Segoe UI" w:hAnsi="Segoe UI" w:cs="Segoe UI"/>
        </w:rPr>
        <w:t xml:space="preserve"> pozemku ponese budoucí povinný. </w:t>
      </w:r>
    </w:p>
    <w:p w14:paraId="79C058F1" w14:textId="077547F5" w:rsidR="00725495" w:rsidRPr="0012641E" w:rsidRDefault="00725495" w:rsidP="005E7AB8">
      <w:pPr>
        <w:jc w:val="both"/>
        <w:rPr>
          <w:rFonts w:ascii="Segoe UI" w:hAnsi="Segoe UI" w:cs="Segoe UI"/>
        </w:rPr>
      </w:pPr>
      <w:r w:rsidRPr="0012641E">
        <w:rPr>
          <w:rFonts w:ascii="Segoe UI" w:hAnsi="Segoe UI" w:cs="Segoe UI"/>
        </w:rPr>
        <w:t xml:space="preserve">Náklady spojené se zřízením věcného břemene ponese </w:t>
      </w:r>
      <w:r w:rsidR="00EE53C8" w:rsidRPr="0012641E">
        <w:rPr>
          <w:rFonts w:ascii="Segoe UI" w:hAnsi="Segoe UI" w:cs="Segoe UI"/>
        </w:rPr>
        <w:t>budoucí povinný</w:t>
      </w:r>
      <w:r w:rsidRPr="0012641E">
        <w:rPr>
          <w:rFonts w:ascii="Segoe UI" w:hAnsi="Segoe UI" w:cs="Segoe UI"/>
        </w:rPr>
        <w:t>.</w:t>
      </w:r>
      <w:r w:rsidR="00021611" w:rsidRPr="0012641E">
        <w:rPr>
          <w:rFonts w:ascii="Segoe UI" w:hAnsi="Segoe UI" w:cs="Segoe UI"/>
        </w:rPr>
        <w:t xml:space="preserve"> </w:t>
      </w:r>
    </w:p>
    <w:p w14:paraId="330CA727" w14:textId="7B698707" w:rsidR="00021611" w:rsidRPr="0012641E" w:rsidRDefault="00021611" w:rsidP="005E7AB8">
      <w:pPr>
        <w:jc w:val="both"/>
        <w:rPr>
          <w:rFonts w:ascii="Segoe UI" w:hAnsi="Segoe UI" w:cs="Segoe UI"/>
          <w:b/>
        </w:rPr>
      </w:pPr>
      <w:r w:rsidRPr="0012641E">
        <w:rPr>
          <w:rFonts w:ascii="Segoe UI" w:hAnsi="Segoe UI" w:cs="Segoe UI"/>
        </w:rPr>
        <w:t>Náklady spojené s</w:t>
      </w:r>
      <w:r w:rsidR="00F50F3B" w:rsidRPr="0012641E">
        <w:rPr>
          <w:rFonts w:ascii="Segoe UI" w:hAnsi="Segoe UI" w:cs="Segoe UI"/>
        </w:rPr>
        <w:t> </w:t>
      </w:r>
      <w:r w:rsidRPr="0012641E">
        <w:rPr>
          <w:rFonts w:ascii="Segoe UI" w:hAnsi="Segoe UI" w:cs="Segoe UI"/>
        </w:rPr>
        <w:t xml:space="preserve">údržbou </w:t>
      </w:r>
      <w:r w:rsidR="007A6E05" w:rsidRPr="0012641E">
        <w:rPr>
          <w:rFonts w:ascii="Segoe UI" w:hAnsi="Segoe UI" w:cs="Segoe UI"/>
        </w:rPr>
        <w:t xml:space="preserve">plynárenského zařízení </w:t>
      </w:r>
      <w:r w:rsidRPr="0012641E">
        <w:rPr>
          <w:rFonts w:ascii="Segoe UI" w:hAnsi="Segoe UI" w:cs="Segoe UI"/>
        </w:rPr>
        <w:t xml:space="preserve">ponese budoucí oprávněný. </w:t>
      </w:r>
    </w:p>
    <w:p w14:paraId="63210ABD" w14:textId="77777777" w:rsidR="00CB07DC" w:rsidRPr="0012641E" w:rsidRDefault="00CB07DC" w:rsidP="006C3FC2">
      <w:pPr>
        <w:tabs>
          <w:tab w:val="left" w:pos="0"/>
        </w:tabs>
        <w:jc w:val="center"/>
        <w:rPr>
          <w:rFonts w:ascii="Segoe UI" w:hAnsi="Segoe UI" w:cs="Segoe UI"/>
        </w:rPr>
      </w:pPr>
    </w:p>
    <w:p w14:paraId="05A5D1CD" w14:textId="77777777" w:rsidR="00CB07DC" w:rsidRPr="0012641E" w:rsidRDefault="004D1A76" w:rsidP="006C3FC2">
      <w:pPr>
        <w:tabs>
          <w:tab w:val="left" w:pos="0"/>
        </w:tabs>
        <w:jc w:val="center"/>
        <w:rPr>
          <w:rFonts w:ascii="Segoe UI" w:hAnsi="Segoe UI" w:cs="Segoe UI"/>
          <w:b/>
        </w:rPr>
      </w:pPr>
      <w:r w:rsidRPr="0012641E">
        <w:rPr>
          <w:rFonts w:ascii="Segoe UI" w:hAnsi="Segoe UI" w:cs="Segoe UI"/>
          <w:b/>
        </w:rPr>
        <w:t>I</w:t>
      </w:r>
      <w:r w:rsidR="00CB07DC" w:rsidRPr="0012641E">
        <w:rPr>
          <w:rFonts w:ascii="Segoe UI" w:hAnsi="Segoe UI" w:cs="Segoe UI"/>
          <w:b/>
        </w:rPr>
        <w:t>V.</w:t>
      </w:r>
    </w:p>
    <w:p w14:paraId="456E507B" w14:textId="77777777" w:rsidR="00725495" w:rsidRPr="0012641E" w:rsidRDefault="00725495" w:rsidP="006C3FC2">
      <w:pPr>
        <w:jc w:val="center"/>
        <w:rPr>
          <w:rFonts w:ascii="Segoe UI" w:hAnsi="Segoe UI" w:cs="Segoe UI"/>
          <w:b/>
        </w:rPr>
      </w:pPr>
    </w:p>
    <w:p w14:paraId="34126290" w14:textId="3498A90B" w:rsidR="00725495" w:rsidRPr="00AA2ADB" w:rsidRDefault="00725495" w:rsidP="002B6B08">
      <w:pPr>
        <w:pStyle w:val="Odstavecseseznamem"/>
        <w:numPr>
          <w:ilvl w:val="0"/>
          <w:numId w:val="9"/>
        </w:numPr>
        <w:ind w:left="142"/>
        <w:jc w:val="both"/>
        <w:rPr>
          <w:rFonts w:ascii="Segoe UI" w:hAnsi="Segoe UI" w:cs="Segoe UI"/>
        </w:rPr>
      </w:pPr>
      <w:r w:rsidRPr="00AA2ADB">
        <w:rPr>
          <w:rFonts w:ascii="Segoe UI" w:hAnsi="Segoe UI" w:cs="Segoe UI"/>
        </w:rPr>
        <w:t xml:space="preserve">Budoucí povinný se pro případ převodu vlastnického práva k budoucímu </w:t>
      </w:r>
      <w:r w:rsidR="00EE53C8" w:rsidRPr="00AA2ADB">
        <w:rPr>
          <w:rFonts w:ascii="Segoe UI" w:hAnsi="Segoe UI" w:cs="Segoe UI"/>
        </w:rPr>
        <w:t xml:space="preserve">služebnému </w:t>
      </w:r>
      <w:r w:rsidRPr="00AA2ADB">
        <w:rPr>
          <w:rFonts w:ascii="Segoe UI" w:hAnsi="Segoe UI" w:cs="Segoe UI"/>
        </w:rPr>
        <w:t xml:space="preserve">pozemku na třetí osobu před uzavřením smlouvy o VB zavazuje </w:t>
      </w:r>
      <w:r w:rsidR="00EE53C8" w:rsidRPr="00AA2ADB">
        <w:rPr>
          <w:rFonts w:ascii="Segoe UI" w:hAnsi="Segoe UI" w:cs="Segoe UI"/>
        </w:rPr>
        <w:t xml:space="preserve">postoupit </w:t>
      </w:r>
      <w:r w:rsidRPr="00AA2ADB">
        <w:rPr>
          <w:rFonts w:ascii="Segoe UI" w:hAnsi="Segoe UI" w:cs="Segoe UI"/>
        </w:rPr>
        <w:t>za souhlasu budoucího oprávněného na tuto</w:t>
      </w:r>
      <w:r w:rsidR="00EE53C8" w:rsidRPr="00AA2ADB">
        <w:rPr>
          <w:rFonts w:ascii="Segoe UI" w:hAnsi="Segoe UI" w:cs="Segoe UI"/>
        </w:rPr>
        <w:t xml:space="preserve"> třetí </w:t>
      </w:r>
      <w:r w:rsidRPr="00AA2ADB">
        <w:rPr>
          <w:rFonts w:ascii="Segoe UI" w:hAnsi="Segoe UI" w:cs="Segoe UI"/>
        </w:rPr>
        <w:t xml:space="preserve">osobu současně i </w:t>
      </w:r>
      <w:r w:rsidR="00EE53C8" w:rsidRPr="00AA2ADB">
        <w:rPr>
          <w:rFonts w:ascii="Segoe UI" w:hAnsi="Segoe UI" w:cs="Segoe UI"/>
        </w:rPr>
        <w:t>tuto smlouvu</w:t>
      </w:r>
      <w:r w:rsidRPr="00AA2ADB">
        <w:rPr>
          <w:rFonts w:ascii="Segoe UI" w:hAnsi="Segoe UI" w:cs="Segoe UI"/>
        </w:rPr>
        <w:t xml:space="preserve">, případně zajistit uzavření </w:t>
      </w:r>
      <w:r w:rsidR="00EE53C8" w:rsidRPr="00AA2ADB">
        <w:rPr>
          <w:rFonts w:ascii="Segoe UI" w:hAnsi="Segoe UI" w:cs="Segoe UI"/>
        </w:rPr>
        <w:t xml:space="preserve">nové </w:t>
      </w:r>
      <w:r w:rsidRPr="00AA2ADB">
        <w:rPr>
          <w:rFonts w:ascii="Segoe UI" w:hAnsi="Segoe UI" w:cs="Segoe UI"/>
        </w:rPr>
        <w:t>smlouvy o budoucí smlouvě o</w:t>
      </w:r>
      <w:r w:rsidR="00D412AB" w:rsidRPr="00AA2ADB">
        <w:rPr>
          <w:rFonts w:ascii="Segoe UI" w:hAnsi="Segoe UI" w:cs="Segoe UI"/>
        </w:rPr>
        <w:t> </w:t>
      </w:r>
      <w:r w:rsidRPr="00AA2ADB">
        <w:rPr>
          <w:rFonts w:ascii="Segoe UI" w:hAnsi="Segoe UI" w:cs="Segoe UI"/>
        </w:rPr>
        <w:t xml:space="preserve">zřízení věcného břemene mezi budoucím oprávněným a </w:t>
      </w:r>
      <w:r w:rsidR="007E5EBE" w:rsidRPr="00AA2ADB">
        <w:rPr>
          <w:rFonts w:ascii="Segoe UI" w:hAnsi="Segoe UI" w:cs="Segoe UI"/>
        </w:rPr>
        <w:t>touto třetí osobou</w:t>
      </w:r>
      <w:r w:rsidR="00A16E0A" w:rsidRPr="00AA2ADB">
        <w:rPr>
          <w:rFonts w:ascii="Segoe UI" w:hAnsi="Segoe UI" w:cs="Segoe UI"/>
        </w:rPr>
        <w:t>, a to za stejných podmínek, které jsou uvedeny v této smlouvě</w:t>
      </w:r>
      <w:r w:rsidRPr="00AA2ADB">
        <w:rPr>
          <w:rFonts w:ascii="Segoe UI" w:hAnsi="Segoe UI" w:cs="Segoe UI"/>
        </w:rPr>
        <w:t>. V opačném případě vzniká budoucímu oprávněnému nárok na náhradu škody způsobené porušením povinností z této smlouvy vyplývajících.</w:t>
      </w:r>
    </w:p>
    <w:p w14:paraId="73862D14" w14:textId="49997F54" w:rsidR="00A16E0A" w:rsidRPr="00AA2ADB" w:rsidRDefault="00725495" w:rsidP="002B6B08">
      <w:pPr>
        <w:pStyle w:val="Odstavecseseznamem"/>
        <w:numPr>
          <w:ilvl w:val="0"/>
          <w:numId w:val="9"/>
        </w:numPr>
        <w:spacing w:before="120"/>
        <w:ind w:left="142" w:hanging="357"/>
        <w:jc w:val="both"/>
        <w:rPr>
          <w:rFonts w:ascii="Segoe UI" w:hAnsi="Segoe UI" w:cs="Segoe UI"/>
        </w:rPr>
      </w:pPr>
      <w:r w:rsidRPr="00AA2ADB">
        <w:rPr>
          <w:rFonts w:ascii="Segoe UI" w:hAnsi="Segoe UI" w:cs="Segoe UI"/>
        </w:rPr>
        <w:t xml:space="preserve">Budoucí oprávněný se pro případ převodu vlastnického práva k plynárenskému zařízení, případně jeho části, na třetí osobu před uzavřením smlouvy o VB zavazuje </w:t>
      </w:r>
      <w:r w:rsidR="007E5EBE" w:rsidRPr="00AA2ADB">
        <w:rPr>
          <w:rFonts w:ascii="Segoe UI" w:hAnsi="Segoe UI" w:cs="Segoe UI"/>
        </w:rPr>
        <w:t>postoupit</w:t>
      </w:r>
      <w:r w:rsidRPr="00AA2ADB">
        <w:rPr>
          <w:rFonts w:ascii="Segoe UI" w:hAnsi="Segoe UI" w:cs="Segoe UI"/>
        </w:rPr>
        <w:t xml:space="preserve"> za souhlasu budoucího povinného na tuto </w:t>
      </w:r>
      <w:r w:rsidR="007E5EBE" w:rsidRPr="00AA2ADB">
        <w:rPr>
          <w:rFonts w:ascii="Segoe UI" w:hAnsi="Segoe UI" w:cs="Segoe UI"/>
        </w:rPr>
        <w:t xml:space="preserve">třetí </w:t>
      </w:r>
      <w:r w:rsidRPr="00AA2ADB">
        <w:rPr>
          <w:rFonts w:ascii="Segoe UI" w:hAnsi="Segoe UI" w:cs="Segoe UI"/>
        </w:rPr>
        <w:t xml:space="preserve">osobu současně i </w:t>
      </w:r>
      <w:r w:rsidR="007E5EBE" w:rsidRPr="00AA2ADB">
        <w:rPr>
          <w:rFonts w:ascii="Segoe UI" w:hAnsi="Segoe UI" w:cs="Segoe UI"/>
        </w:rPr>
        <w:t>tuto smlouvu</w:t>
      </w:r>
      <w:r w:rsidRPr="00AA2ADB">
        <w:rPr>
          <w:rFonts w:ascii="Segoe UI" w:hAnsi="Segoe UI" w:cs="Segoe UI"/>
        </w:rPr>
        <w:t xml:space="preserve">, případně zajistit uzavření </w:t>
      </w:r>
      <w:r w:rsidR="007E5EBE" w:rsidRPr="00AA2ADB">
        <w:rPr>
          <w:rFonts w:ascii="Segoe UI" w:hAnsi="Segoe UI" w:cs="Segoe UI"/>
        </w:rPr>
        <w:t xml:space="preserve">nové </w:t>
      </w:r>
      <w:r w:rsidRPr="00AA2ADB">
        <w:rPr>
          <w:rFonts w:ascii="Segoe UI" w:hAnsi="Segoe UI" w:cs="Segoe UI"/>
        </w:rPr>
        <w:t>smlouvy o budoucí smlouvě o</w:t>
      </w:r>
      <w:r w:rsidR="00E428E6" w:rsidRPr="00AA2ADB">
        <w:rPr>
          <w:rFonts w:ascii="Segoe UI" w:hAnsi="Segoe UI" w:cs="Segoe UI"/>
        </w:rPr>
        <w:t> </w:t>
      </w:r>
      <w:r w:rsidRPr="00AA2ADB">
        <w:rPr>
          <w:rFonts w:ascii="Segoe UI" w:hAnsi="Segoe UI" w:cs="Segoe UI"/>
        </w:rPr>
        <w:t xml:space="preserve">zřízení věcného břemene mezi budoucím povinným a </w:t>
      </w:r>
      <w:r w:rsidR="007E5EBE" w:rsidRPr="00AA2ADB">
        <w:rPr>
          <w:rFonts w:ascii="Segoe UI" w:hAnsi="Segoe UI" w:cs="Segoe UI"/>
        </w:rPr>
        <w:t>touto třetí osobou</w:t>
      </w:r>
      <w:r w:rsidR="00A16E0A" w:rsidRPr="00AA2ADB">
        <w:rPr>
          <w:rFonts w:ascii="Segoe UI" w:hAnsi="Segoe UI" w:cs="Segoe UI"/>
        </w:rPr>
        <w:t>, a to za stejných podmínek, které jsou uvedeny v této smlouvě</w:t>
      </w:r>
      <w:r w:rsidRPr="00AA2ADB">
        <w:rPr>
          <w:rFonts w:ascii="Segoe UI" w:hAnsi="Segoe UI" w:cs="Segoe UI"/>
        </w:rPr>
        <w:t>.</w:t>
      </w:r>
      <w:r w:rsidR="00A16E0A" w:rsidRPr="00AA2ADB">
        <w:rPr>
          <w:rFonts w:ascii="Segoe UI" w:hAnsi="Segoe UI" w:cs="Segoe UI"/>
        </w:rPr>
        <w:t xml:space="preserve"> V opačném případě vzniká budoucímu povinnému nárok na náhradu škody způsobené porušením povinností z této smlouvy vyplývajících.</w:t>
      </w:r>
    </w:p>
    <w:p w14:paraId="32C58322" w14:textId="77777777" w:rsidR="00A323D2" w:rsidRPr="0012641E" w:rsidRDefault="00A323D2" w:rsidP="006C3FC2">
      <w:pPr>
        <w:jc w:val="center"/>
        <w:rPr>
          <w:rFonts w:ascii="Segoe UI" w:hAnsi="Segoe UI" w:cs="Segoe UI"/>
          <w:b/>
        </w:rPr>
      </w:pPr>
    </w:p>
    <w:p w14:paraId="60DD398A" w14:textId="77777777" w:rsidR="00A3156F" w:rsidRPr="0012641E" w:rsidRDefault="00A3156F" w:rsidP="006C3FC2">
      <w:pPr>
        <w:pStyle w:val="Nadpis4"/>
        <w:rPr>
          <w:rFonts w:ascii="Segoe UI" w:hAnsi="Segoe UI" w:cs="Segoe UI"/>
          <w:sz w:val="20"/>
        </w:rPr>
      </w:pPr>
      <w:r w:rsidRPr="0012641E">
        <w:rPr>
          <w:rFonts w:ascii="Segoe UI" w:hAnsi="Segoe UI" w:cs="Segoe UI"/>
          <w:sz w:val="20"/>
        </w:rPr>
        <w:t>V.</w:t>
      </w:r>
    </w:p>
    <w:p w14:paraId="21F55686" w14:textId="77777777" w:rsidR="00BE5102" w:rsidRPr="0012641E" w:rsidRDefault="00BE5102" w:rsidP="006C3FC2">
      <w:pPr>
        <w:jc w:val="center"/>
        <w:rPr>
          <w:rFonts w:ascii="Segoe UI" w:hAnsi="Segoe UI" w:cs="Segoe UI"/>
        </w:rPr>
      </w:pPr>
    </w:p>
    <w:p w14:paraId="5C052207" w14:textId="30234511" w:rsidR="007274B2" w:rsidRPr="0012641E" w:rsidRDefault="007274B2" w:rsidP="002B6B08">
      <w:pPr>
        <w:pStyle w:val="stylText"/>
        <w:numPr>
          <w:ilvl w:val="0"/>
          <w:numId w:val="10"/>
        </w:numPr>
        <w:ind w:left="142"/>
        <w:rPr>
          <w:rFonts w:ascii="Segoe UI" w:hAnsi="Segoe UI" w:cs="Segoe UI"/>
        </w:rPr>
      </w:pPr>
      <w:r w:rsidRPr="0012641E">
        <w:rPr>
          <w:rFonts w:ascii="Segoe UI" w:hAnsi="Segoe UI" w:cs="Segoe UI"/>
        </w:rPr>
        <w:t xml:space="preserve">Pokud </w:t>
      </w:r>
      <w:r w:rsidR="000A404C" w:rsidRPr="0012641E">
        <w:rPr>
          <w:rFonts w:ascii="Segoe UI" w:hAnsi="Segoe UI" w:cs="Segoe UI"/>
        </w:rPr>
        <w:t xml:space="preserve">by </w:t>
      </w:r>
      <w:r w:rsidRPr="0012641E">
        <w:rPr>
          <w:rFonts w:ascii="Segoe UI" w:hAnsi="Segoe UI" w:cs="Segoe UI"/>
        </w:rPr>
        <w:t xml:space="preserve">byl budoucí povinný nebo </w:t>
      </w:r>
      <w:r w:rsidR="00A16E0A" w:rsidRPr="0012641E">
        <w:rPr>
          <w:rFonts w:ascii="Segoe UI" w:hAnsi="Segoe UI" w:cs="Segoe UI"/>
        </w:rPr>
        <w:t xml:space="preserve">jiný </w:t>
      </w:r>
      <w:r w:rsidRPr="0012641E">
        <w:rPr>
          <w:rFonts w:ascii="Segoe UI" w:hAnsi="Segoe UI" w:cs="Segoe UI"/>
        </w:rPr>
        <w:t xml:space="preserve">uživatel </w:t>
      </w:r>
      <w:r w:rsidR="00A16E0A" w:rsidRPr="0012641E">
        <w:rPr>
          <w:rFonts w:ascii="Segoe UI" w:hAnsi="Segoe UI" w:cs="Segoe UI"/>
        </w:rPr>
        <w:t>budoucího služebného pozemku nebo jiné dotčené nemovit</w:t>
      </w:r>
      <w:r w:rsidR="0035250D" w:rsidRPr="0012641E">
        <w:rPr>
          <w:rFonts w:ascii="Segoe UI" w:hAnsi="Segoe UI" w:cs="Segoe UI"/>
        </w:rPr>
        <w:t>é věci</w:t>
      </w:r>
      <w:r w:rsidRPr="0012641E">
        <w:rPr>
          <w:rFonts w:ascii="Segoe UI" w:hAnsi="Segoe UI" w:cs="Segoe UI"/>
        </w:rPr>
        <w:t xml:space="preserve"> v důsledku výkonu práv budoucího oprávněného jako provozovatele distribuční soustavy omezen </w:t>
      </w:r>
      <w:r w:rsidR="00BF075B" w:rsidRPr="0012641E">
        <w:rPr>
          <w:rFonts w:ascii="Segoe UI" w:hAnsi="Segoe UI" w:cs="Segoe UI"/>
        </w:rPr>
        <w:t xml:space="preserve">dle ust. § 59 odst. 1 písm. e) až i) energetického zákona </w:t>
      </w:r>
      <w:r w:rsidRPr="0012641E">
        <w:rPr>
          <w:rFonts w:ascii="Segoe UI" w:hAnsi="Segoe UI" w:cs="Segoe UI"/>
        </w:rPr>
        <w:t>v obvyklém užívání nemovité věci nebo mu vznikla újma na majetku, má právo na přiměřenou jednorázovou náhradu</w:t>
      </w:r>
      <w:r w:rsidR="005035F5">
        <w:rPr>
          <w:rFonts w:ascii="Segoe UI" w:hAnsi="Segoe UI" w:cs="Segoe UI"/>
        </w:rPr>
        <w:t xml:space="preserve"> v souladu s § 59 odst. 3 energetického zákona</w:t>
      </w:r>
      <w:r w:rsidRPr="0012641E">
        <w:rPr>
          <w:rFonts w:ascii="Segoe UI" w:hAnsi="Segoe UI" w:cs="Segoe UI"/>
        </w:rPr>
        <w:t xml:space="preserve"> Právo na náhradu lze uplatnit u provozovatele distribuční soustavy do 2 let ode dne, kdy k omezení nebo újmě došlo, jinak právo zaniká.</w:t>
      </w:r>
    </w:p>
    <w:p w14:paraId="3CC7D359" w14:textId="77777777" w:rsidR="00D83668" w:rsidRDefault="00A16E0A" w:rsidP="002B6B08">
      <w:pPr>
        <w:pStyle w:val="Odstavecseseznamem"/>
        <w:numPr>
          <w:ilvl w:val="0"/>
          <w:numId w:val="10"/>
        </w:numPr>
        <w:tabs>
          <w:tab w:val="left" w:pos="284"/>
        </w:tabs>
        <w:spacing w:before="120"/>
        <w:ind w:left="142" w:hanging="357"/>
        <w:jc w:val="both"/>
        <w:rPr>
          <w:rFonts w:ascii="Segoe UI" w:hAnsi="Segoe UI" w:cs="Segoe UI"/>
        </w:rPr>
      </w:pPr>
      <w:r w:rsidRPr="00AA2ADB">
        <w:rPr>
          <w:rFonts w:ascii="Segoe UI" w:hAnsi="Segoe UI" w:cs="Segoe UI"/>
        </w:rPr>
        <w:t>Budoucí oprávněný jako p</w:t>
      </w:r>
      <w:r w:rsidR="007274B2" w:rsidRPr="00AA2ADB">
        <w:rPr>
          <w:rFonts w:ascii="Segoe UI" w:hAnsi="Segoe UI" w:cs="Segoe UI"/>
        </w:rPr>
        <w:t>rovozovatel distribuční soustavy je povinen co nejvíce šetřit práv vlastníků dotčených nemovitých věcí a</w:t>
      </w:r>
      <w:r w:rsidR="00E428E6" w:rsidRPr="00AA2ADB">
        <w:rPr>
          <w:rFonts w:ascii="Segoe UI" w:hAnsi="Segoe UI" w:cs="Segoe UI"/>
        </w:rPr>
        <w:t> </w:t>
      </w:r>
      <w:r w:rsidR="007274B2" w:rsidRPr="00AA2ADB">
        <w:rPr>
          <w:rFonts w:ascii="Segoe UI" w:hAnsi="Segoe UI" w:cs="Segoe UI"/>
        </w:rPr>
        <w:t xml:space="preserve">vstup na jejich nemovitou věc </w:t>
      </w:r>
      <w:r w:rsidRPr="00AA2ADB">
        <w:rPr>
          <w:rFonts w:ascii="Segoe UI" w:hAnsi="Segoe UI" w:cs="Segoe UI"/>
        </w:rPr>
        <w:t xml:space="preserve">vždy </w:t>
      </w:r>
      <w:r w:rsidR="007274B2" w:rsidRPr="00AA2ADB">
        <w:rPr>
          <w:rFonts w:ascii="Segoe UI" w:hAnsi="Segoe UI" w:cs="Segoe UI"/>
        </w:rPr>
        <w:t>oznámit</w:t>
      </w:r>
      <w:r w:rsidR="00931EB7" w:rsidRPr="00AA2ADB">
        <w:rPr>
          <w:rFonts w:ascii="Segoe UI" w:hAnsi="Segoe UI" w:cs="Segoe UI"/>
        </w:rPr>
        <w:t xml:space="preserve"> budoucímu povinnému -</w:t>
      </w:r>
      <w:r w:rsidR="00492E31" w:rsidRPr="00AA2ADB">
        <w:rPr>
          <w:rFonts w:ascii="Segoe UI" w:hAnsi="Segoe UI" w:cs="Segoe UI"/>
        </w:rPr>
        <w:t xml:space="preserve"> Oblastnímu ředitelství</w:t>
      </w:r>
      <w:r w:rsidR="00783A4D" w:rsidRPr="00AA2ADB">
        <w:rPr>
          <w:rFonts w:ascii="Segoe UI" w:hAnsi="Segoe UI" w:cs="Segoe UI"/>
        </w:rPr>
        <w:t>……, e-mail: …..@spravazeleznic.cz</w:t>
      </w:r>
      <w:r w:rsidR="00FB4C32" w:rsidRPr="00AA2ADB">
        <w:rPr>
          <w:rFonts w:ascii="Segoe UI" w:hAnsi="Segoe UI" w:cs="Segoe UI"/>
        </w:rPr>
        <w:t xml:space="preserve"> budoucího povinného</w:t>
      </w:r>
      <w:r w:rsidR="00462C0A" w:rsidRPr="00AA2ADB">
        <w:rPr>
          <w:rFonts w:ascii="Segoe UI" w:hAnsi="Segoe UI" w:cs="Segoe UI"/>
        </w:rPr>
        <w:t>,</w:t>
      </w:r>
      <w:r w:rsidR="00492E31" w:rsidRPr="00AA2ADB">
        <w:rPr>
          <w:rFonts w:ascii="Segoe UI" w:hAnsi="Segoe UI" w:cs="Segoe UI"/>
        </w:rPr>
        <w:t xml:space="preserve"> </w:t>
      </w:r>
      <w:r w:rsidR="00462C0A" w:rsidRPr="00AA2ADB">
        <w:rPr>
          <w:rFonts w:ascii="Segoe UI" w:hAnsi="Segoe UI" w:cs="Segoe UI"/>
        </w:rPr>
        <w:t>kontakty viz</w:t>
      </w:r>
      <w:r w:rsidR="00492E31" w:rsidRPr="00AA2ADB">
        <w:rPr>
          <w:rFonts w:ascii="Segoe UI" w:hAnsi="Segoe UI" w:cs="Segoe UI"/>
        </w:rPr>
        <w:t xml:space="preserve"> </w:t>
      </w:r>
      <w:hyperlink r:id="rId13" w:history="1">
        <w:r w:rsidR="00492E31">
          <w:rPr>
            <w:rStyle w:val="Hypertextovodkaz"/>
          </w:rPr>
          <w:t>https://www.spravazeleznic.cz/o-nas/organizacni-struktura/organizacni-jednotky</w:t>
        </w:r>
      </w:hyperlink>
      <w:r w:rsidR="007274B2" w:rsidRPr="005E7AB8">
        <w:rPr>
          <w:rFonts w:ascii="Segoe UI" w:hAnsi="Segoe UI" w:cs="Segoe UI"/>
        </w:rPr>
        <w:t xml:space="preserve">. </w:t>
      </w:r>
    </w:p>
    <w:p w14:paraId="00A162A0" w14:textId="72F504D8" w:rsidR="0087772C" w:rsidRDefault="007274B2" w:rsidP="002B6B08">
      <w:pPr>
        <w:pStyle w:val="Odstavecseseznamem"/>
        <w:numPr>
          <w:ilvl w:val="0"/>
          <w:numId w:val="10"/>
        </w:numPr>
        <w:tabs>
          <w:tab w:val="left" w:pos="284"/>
        </w:tabs>
        <w:spacing w:before="120"/>
        <w:ind w:left="142" w:hanging="357"/>
        <w:jc w:val="both"/>
        <w:rPr>
          <w:rFonts w:ascii="Segoe UI" w:hAnsi="Segoe UI" w:cs="Segoe UI"/>
        </w:rPr>
      </w:pPr>
      <w:r w:rsidRPr="005E7AB8">
        <w:rPr>
          <w:rFonts w:ascii="Segoe UI" w:hAnsi="Segoe UI" w:cs="Segoe UI"/>
        </w:rPr>
        <w:t xml:space="preserve">Po skončení prací </w:t>
      </w:r>
      <w:r w:rsidR="00A16E0A" w:rsidRPr="005E7AB8">
        <w:rPr>
          <w:rFonts w:ascii="Segoe UI" w:hAnsi="Segoe UI" w:cs="Segoe UI"/>
        </w:rPr>
        <w:t xml:space="preserve">na nemovitosti </w:t>
      </w:r>
      <w:r w:rsidRPr="005E7AB8">
        <w:rPr>
          <w:rFonts w:ascii="Segoe UI" w:hAnsi="Segoe UI" w:cs="Segoe UI"/>
        </w:rPr>
        <w:t>je povinen uvést nemovitou věc do předchozího stavu, nebo není-li to možné s ohledem na povahu provedených prací, do stavu odpovídajícímu předchozímu účelu či užívání dotčené nemovité věci a oznámit tuto skutečnost vlastníku nemovité věci. Po provedení odstranění nebo okleštění stromoví je povinen na svůj náklad provést likvidaci vzniklého klestu a zbytků po těžbě.</w:t>
      </w:r>
    </w:p>
    <w:p w14:paraId="75E9ED5A" w14:textId="77777777" w:rsidR="00642235" w:rsidRDefault="00642235" w:rsidP="00A659AE">
      <w:pPr>
        <w:jc w:val="center"/>
        <w:rPr>
          <w:rFonts w:ascii="Segoe UI" w:hAnsi="Segoe UI" w:cs="Segoe UI"/>
          <w:b/>
        </w:rPr>
      </w:pPr>
    </w:p>
    <w:p w14:paraId="2DAD5691" w14:textId="72886725" w:rsidR="00A659AE" w:rsidRPr="00822533" w:rsidRDefault="00A659AE" w:rsidP="00A659AE">
      <w:pPr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VI.</w:t>
      </w:r>
    </w:p>
    <w:p w14:paraId="4F8B4A47" w14:textId="1725304D" w:rsidR="00A659AE" w:rsidRPr="00EA4023" w:rsidRDefault="00A659AE" w:rsidP="00E73690">
      <w:pPr>
        <w:tabs>
          <w:tab w:val="left" w:pos="284"/>
        </w:tabs>
        <w:spacing w:before="120"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GasNet,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 a příslušné vnitrostátní právní úpravy,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této smlouvy nebo kdykoli v průběhu jejího trvání budou subjektu údajů poskytnuty na jeho vyžádání, adresované písemně na adresu sídla GasNet, s.r.o. nebo do jeho datové schránky ID rdxzhzt.</w:t>
      </w:r>
    </w:p>
    <w:p w14:paraId="4A51413B" w14:textId="77777777" w:rsidR="00A3156F" w:rsidRPr="0012641E" w:rsidRDefault="00A3156F" w:rsidP="006C3FC2">
      <w:pPr>
        <w:jc w:val="center"/>
        <w:rPr>
          <w:rFonts w:ascii="Segoe UI" w:hAnsi="Segoe UI" w:cs="Segoe UI"/>
          <w:b/>
        </w:rPr>
      </w:pPr>
    </w:p>
    <w:p w14:paraId="2E95CD8E" w14:textId="59F9559E" w:rsidR="009F474C" w:rsidRPr="0012641E" w:rsidRDefault="009F474C" w:rsidP="009F474C">
      <w:pPr>
        <w:jc w:val="center"/>
        <w:rPr>
          <w:rFonts w:ascii="Segoe UI" w:hAnsi="Segoe UI" w:cs="Segoe UI"/>
          <w:b/>
        </w:rPr>
      </w:pPr>
      <w:r w:rsidRPr="0012641E">
        <w:rPr>
          <w:rFonts w:ascii="Segoe UI" w:hAnsi="Segoe UI" w:cs="Segoe UI"/>
          <w:b/>
        </w:rPr>
        <w:t>V</w:t>
      </w:r>
      <w:r w:rsidR="00FD37FC">
        <w:rPr>
          <w:rFonts w:ascii="Segoe UI" w:hAnsi="Segoe UI" w:cs="Segoe UI"/>
          <w:b/>
        </w:rPr>
        <w:t>I</w:t>
      </w:r>
      <w:r w:rsidRPr="0012641E">
        <w:rPr>
          <w:rFonts w:ascii="Segoe UI" w:hAnsi="Segoe UI" w:cs="Segoe UI"/>
          <w:b/>
        </w:rPr>
        <w:t>I.</w:t>
      </w:r>
    </w:p>
    <w:p w14:paraId="0569C3DF" w14:textId="118E3CC0" w:rsidR="0010417D" w:rsidRPr="00DF1B88" w:rsidRDefault="0010417D" w:rsidP="00F55E23">
      <w:pPr>
        <w:spacing w:before="120" w:after="120"/>
        <w:ind w:hanging="283"/>
        <w:jc w:val="both"/>
        <w:rPr>
          <w:rFonts w:ascii="Segoe UI" w:hAnsi="Segoe UI" w:cs="Segoe UI"/>
          <w:iCs/>
          <w:lang w:eastAsia="x-none"/>
        </w:rPr>
      </w:pPr>
      <w:r w:rsidRPr="00DF1B88">
        <w:rPr>
          <w:rFonts w:ascii="Segoe UI" w:hAnsi="Segoe UI" w:cs="Segoe UI"/>
          <w:iCs/>
          <w:lang w:eastAsia="x-none"/>
        </w:rPr>
        <w:t>1. Tato smlouva včetně jejích případných dodatků podléhá uveřejnění v registru smluv dle zákona č</w:t>
      </w:r>
      <w:r>
        <w:rPr>
          <w:rFonts w:ascii="Segoe UI" w:hAnsi="Segoe UI" w:cs="Segoe UI"/>
          <w:iCs/>
          <w:lang w:eastAsia="x-none"/>
        </w:rPr>
        <w:t>.</w:t>
      </w:r>
      <w:r w:rsidRPr="00DF1B88">
        <w:rPr>
          <w:rFonts w:ascii="Segoe UI" w:hAnsi="Segoe UI" w:cs="Segoe UI"/>
          <w:iCs/>
          <w:lang w:eastAsia="x-none"/>
        </w:rPr>
        <w:t xml:space="preserve"> 340/2015 Sb., o zvláštních podmínkách účinnosti některých smluv, uveřejňování těchto smluv a o registru smluv (zákon o registru smluv), ve znění pozdějších předpisů (dále jen „zákon o registru smluv“).</w:t>
      </w:r>
    </w:p>
    <w:p w14:paraId="458BF8EF" w14:textId="615D76E4" w:rsidR="0010417D" w:rsidRPr="00DF1B88" w:rsidRDefault="0010417D" w:rsidP="00F55E23">
      <w:pPr>
        <w:spacing w:before="120"/>
        <w:ind w:hanging="283"/>
        <w:jc w:val="both"/>
        <w:rPr>
          <w:rFonts w:ascii="Segoe UI" w:hAnsi="Segoe UI" w:cs="Segoe UI"/>
          <w:iCs/>
          <w:lang w:val="x-none" w:eastAsia="x-none"/>
        </w:rPr>
      </w:pPr>
      <w:r w:rsidRPr="00DF1B88">
        <w:rPr>
          <w:rFonts w:ascii="Segoe UI" w:hAnsi="Segoe UI" w:cs="Segoe UI"/>
          <w:iCs/>
          <w:lang w:eastAsia="x-none"/>
        </w:rPr>
        <w:t xml:space="preserve">2. Tuto </w:t>
      </w:r>
      <w:r w:rsidR="00642235" w:rsidRPr="00DF1B88">
        <w:rPr>
          <w:rFonts w:ascii="Segoe UI" w:hAnsi="Segoe UI" w:cs="Segoe UI"/>
          <w:iCs/>
          <w:lang w:val="x-none" w:eastAsia="x-none"/>
        </w:rPr>
        <w:t>smlouvu</w:t>
      </w:r>
      <w:r w:rsidRPr="00DF1B88">
        <w:rPr>
          <w:rFonts w:ascii="Segoe UI" w:hAnsi="Segoe UI" w:cs="Segoe UI"/>
          <w:iCs/>
          <w:lang w:val="x-none" w:eastAsia="x-none"/>
        </w:rPr>
        <w:t xml:space="preserve"> bez zbytečného odkladu, nejpozději do</w:t>
      </w:r>
      <w:r w:rsidRPr="00DF1B88">
        <w:rPr>
          <w:rFonts w:ascii="Segoe UI" w:hAnsi="Segoe UI" w:cs="Segoe UI"/>
          <w:iCs/>
          <w:lang w:eastAsia="x-none"/>
        </w:rPr>
        <w:t xml:space="preserve"> 20</w:t>
      </w:r>
      <w:r w:rsidRPr="00DF1B88">
        <w:rPr>
          <w:rFonts w:ascii="Segoe UI" w:hAnsi="Segoe UI" w:cs="Segoe UI"/>
          <w:iCs/>
          <w:lang w:val="x-none" w:eastAsia="x-none"/>
        </w:rPr>
        <w:t xml:space="preserve"> dnů od uzavření smlouvy, uveřejní budoucí povinný. Při uveřejnění </w:t>
      </w:r>
      <w:r w:rsidRPr="00DF1B88">
        <w:rPr>
          <w:rFonts w:ascii="Segoe UI" w:hAnsi="Segoe UI" w:cs="Segoe UI"/>
          <w:iCs/>
          <w:lang w:eastAsia="x-none"/>
        </w:rPr>
        <w:t xml:space="preserve">této smlouvy </w:t>
      </w:r>
      <w:r w:rsidRPr="00DF1B88">
        <w:rPr>
          <w:rFonts w:ascii="Segoe UI" w:hAnsi="Segoe UI" w:cs="Segoe UI"/>
          <w:iCs/>
          <w:lang w:val="x-none" w:eastAsia="x-none"/>
        </w:rPr>
        <w:t xml:space="preserve">je budoucí povinný povinen postupovat tak, aby nebyla ohrožena doba zahájení plnění ze smlouvy, pokud si ji smluvní strany sjednaly, případně vyplývá-li z účelu </w:t>
      </w:r>
      <w:r w:rsidRPr="00DF1B88">
        <w:rPr>
          <w:rFonts w:ascii="Segoe UI" w:hAnsi="Segoe UI" w:cs="Segoe UI"/>
          <w:iCs/>
          <w:lang w:eastAsia="x-none"/>
        </w:rPr>
        <w:t xml:space="preserve">této </w:t>
      </w:r>
      <w:r w:rsidRPr="00DF1B88">
        <w:rPr>
          <w:rFonts w:ascii="Segoe UI" w:hAnsi="Segoe UI" w:cs="Segoe UI"/>
          <w:iCs/>
          <w:lang w:val="x-none" w:eastAsia="x-none"/>
        </w:rPr>
        <w:t xml:space="preserve">smlouvy. Pro uveřejnění opravy </w:t>
      </w:r>
      <w:r w:rsidRPr="00DF1B88">
        <w:rPr>
          <w:rFonts w:ascii="Segoe UI" w:hAnsi="Segoe UI" w:cs="Segoe UI"/>
          <w:iCs/>
          <w:lang w:eastAsia="x-none"/>
        </w:rPr>
        <w:t xml:space="preserve">v registru smluv </w:t>
      </w:r>
      <w:r w:rsidRPr="00DF1B88">
        <w:rPr>
          <w:rFonts w:ascii="Segoe UI" w:hAnsi="Segoe UI" w:cs="Segoe UI"/>
          <w:iCs/>
          <w:lang w:val="x-none" w:eastAsia="x-none"/>
        </w:rPr>
        <w:t>platí ustanovení tohoto článku o uveřejnění obdobně.</w:t>
      </w:r>
    </w:p>
    <w:p w14:paraId="25D9C823" w14:textId="626EF8CA" w:rsidR="0010417D" w:rsidRPr="00DF1B88" w:rsidRDefault="0010417D" w:rsidP="00C85A79">
      <w:pPr>
        <w:spacing w:before="120"/>
        <w:ind w:hanging="283"/>
        <w:jc w:val="both"/>
        <w:rPr>
          <w:rFonts w:ascii="Segoe UI" w:hAnsi="Segoe UI" w:cs="Segoe UI"/>
          <w:iCs/>
          <w:lang w:val="x-none" w:eastAsia="x-none"/>
        </w:rPr>
      </w:pPr>
      <w:r w:rsidRPr="00DF1B88">
        <w:rPr>
          <w:rFonts w:ascii="Segoe UI" w:hAnsi="Segoe UI" w:cs="Segoe UI"/>
          <w:iCs/>
          <w:lang w:eastAsia="x-none"/>
        </w:rPr>
        <w:t xml:space="preserve">3. </w:t>
      </w:r>
      <w:r w:rsidR="00F55E23">
        <w:rPr>
          <w:rFonts w:ascii="Segoe UI" w:hAnsi="Segoe UI" w:cs="Segoe UI"/>
          <w:iCs/>
          <w:lang w:eastAsia="x-none"/>
        </w:rPr>
        <w:tab/>
      </w:r>
      <w:r w:rsidRPr="00DF1B88">
        <w:rPr>
          <w:rFonts w:ascii="Segoe UI" w:hAnsi="Segoe UI" w:cs="Segoe UI"/>
          <w:iCs/>
          <w:lang w:val="x-none" w:eastAsia="x-none"/>
        </w:rPr>
        <w:t xml:space="preserve">Smluvní strany prohlašují, že tato smlouva neobsahuje obchodní tajemství, jež by nebylo možné uveřejnit. </w:t>
      </w:r>
    </w:p>
    <w:p w14:paraId="2EDF9BFE" w14:textId="755B1E33" w:rsidR="0010417D" w:rsidRPr="00DF1B88" w:rsidRDefault="0010417D" w:rsidP="00C85A79">
      <w:pPr>
        <w:spacing w:before="120" w:after="120"/>
        <w:ind w:hanging="283"/>
        <w:jc w:val="both"/>
        <w:rPr>
          <w:rFonts w:ascii="Segoe UI" w:hAnsi="Segoe UI" w:cs="Segoe UI"/>
          <w:iCs/>
          <w:lang w:val="x-none" w:eastAsia="x-none"/>
        </w:rPr>
      </w:pPr>
      <w:r w:rsidRPr="00DF1B88">
        <w:rPr>
          <w:rFonts w:ascii="Segoe UI" w:hAnsi="Segoe UI" w:cs="Segoe UI"/>
          <w:iCs/>
          <w:lang w:val="x-none" w:eastAsia="x-none"/>
        </w:rPr>
        <w:t xml:space="preserve">4. </w:t>
      </w:r>
      <w:r w:rsidR="00F55E23">
        <w:rPr>
          <w:rFonts w:ascii="Segoe UI" w:hAnsi="Segoe UI" w:cs="Segoe UI"/>
          <w:iCs/>
          <w:lang w:val="x-none" w:eastAsia="x-none"/>
        </w:rPr>
        <w:tab/>
      </w:r>
      <w:r w:rsidRPr="00DF1B88">
        <w:rPr>
          <w:rFonts w:ascii="Segoe UI" w:hAnsi="Segoe UI" w:cs="Segoe UI"/>
          <w:iCs/>
          <w:lang w:val="x-none" w:eastAsia="x-none"/>
        </w:rPr>
        <w:t>Budoucí povinný zajistí, aby při uveřejnění této smlouvy nebyly uveřejněny informace, které nelze uveřejnit podle platných právních předpisů (osobní údaje zaměstnanců budoucího oprávněného, jejich pracovní pozice a kontakty, telefonické i e</w:t>
      </w:r>
      <w:r w:rsidR="00444FAF">
        <w:rPr>
          <w:rFonts w:ascii="Segoe UI" w:hAnsi="Segoe UI" w:cs="Segoe UI"/>
          <w:iCs/>
          <w:lang w:eastAsia="x-none"/>
        </w:rPr>
        <w:t>-</w:t>
      </w:r>
      <w:r w:rsidRPr="00DF1B88">
        <w:rPr>
          <w:rFonts w:ascii="Segoe UI" w:hAnsi="Segoe UI" w:cs="Segoe UI"/>
          <w:iCs/>
          <w:lang w:val="x-none" w:eastAsia="x-none"/>
        </w:rPr>
        <w:t xml:space="preserve">mailové adresy, apod.) a dále, aby byly znečitelněny podpisy osob zastupujících smluvní strany. </w:t>
      </w:r>
    </w:p>
    <w:p w14:paraId="3C382EBC" w14:textId="22388D5A" w:rsidR="00F04AB4" w:rsidRDefault="0010417D" w:rsidP="00C85A79">
      <w:pPr>
        <w:ind w:hanging="283"/>
        <w:jc w:val="both"/>
        <w:rPr>
          <w:rFonts w:ascii="Segoe UI" w:hAnsi="Segoe UI" w:cs="Segoe UI"/>
          <w:b/>
        </w:rPr>
      </w:pPr>
      <w:r w:rsidRPr="00DF1B88">
        <w:rPr>
          <w:rFonts w:ascii="Segoe UI" w:hAnsi="Segoe UI" w:cs="Segoe UI"/>
          <w:iCs/>
          <w:lang w:eastAsia="x-none"/>
        </w:rPr>
        <w:t xml:space="preserve">5. </w:t>
      </w:r>
      <w:r w:rsidR="00F55E23">
        <w:rPr>
          <w:rFonts w:ascii="Segoe UI" w:hAnsi="Segoe UI" w:cs="Segoe UI"/>
          <w:iCs/>
          <w:lang w:eastAsia="x-none"/>
        </w:rPr>
        <w:tab/>
      </w:r>
      <w:r w:rsidRPr="001C5C1C">
        <w:rPr>
          <w:rFonts w:ascii="Segoe UI" w:hAnsi="Segoe UI" w:cs="Segoe UI"/>
          <w:iCs/>
          <w:lang w:val="x-none" w:eastAsia="x-none"/>
        </w:rPr>
        <w:t xml:space="preserve">Verze </w:t>
      </w:r>
      <w:r w:rsidRPr="001C5C1C">
        <w:rPr>
          <w:rFonts w:ascii="Segoe UI" w:hAnsi="Segoe UI" w:cs="Segoe UI"/>
          <w:iCs/>
          <w:lang w:eastAsia="x-none"/>
        </w:rPr>
        <w:t xml:space="preserve">této </w:t>
      </w:r>
      <w:r w:rsidRPr="001C5C1C">
        <w:rPr>
          <w:rFonts w:ascii="Segoe UI" w:hAnsi="Segoe UI" w:cs="Segoe UI"/>
          <w:iCs/>
          <w:lang w:val="x-none" w:eastAsia="x-none"/>
        </w:rPr>
        <w:t xml:space="preserve">smlouvy k uveřejnění a znění metadat budou před uveřejněním v registru smluv odsouhlaseny </w:t>
      </w:r>
      <w:r>
        <w:rPr>
          <w:rFonts w:ascii="Segoe UI" w:hAnsi="Segoe UI" w:cs="Segoe UI"/>
          <w:iCs/>
          <w:lang w:eastAsia="x-none"/>
        </w:rPr>
        <w:t>budoucím oprávněným</w:t>
      </w:r>
      <w:r w:rsidRPr="001C5C1C">
        <w:rPr>
          <w:rFonts w:ascii="Segoe UI" w:hAnsi="Segoe UI" w:cs="Segoe UI"/>
          <w:iCs/>
          <w:lang w:val="x-none" w:eastAsia="x-none"/>
        </w:rPr>
        <w:t>. Budoucí povinný zašle k potvrzení smlouvu k uveřejnění včetně metadat do 5 dnů od podpisu smlouvy</w:t>
      </w:r>
      <w:r w:rsidRPr="001C5C1C">
        <w:rPr>
          <w:rFonts w:ascii="Segoe UI" w:hAnsi="Segoe UI" w:cs="Segoe UI"/>
          <w:iCs/>
          <w:lang w:eastAsia="x-none"/>
        </w:rPr>
        <w:t xml:space="preserve"> budoucímu oprávněnému</w:t>
      </w:r>
      <w:r w:rsidRPr="001C5C1C">
        <w:rPr>
          <w:rFonts w:ascii="Segoe UI" w:hAnsi="Segoe UI" w:cs="Segoe UI"/>
          <w:iCs/>
          <w:lang w:val="x-none" w:eastAsia="x-none"/>
        </w:rPr>
        <w:t xml:space="preserve">, </w:t>
      </w:r>
      <w:r>
        <w:rPr>
          <w:rFonts w:ascii="Segoe UI" w:hAnsi="Segoe UI" w:cs="Segoe UI"/>
          <w:iCs/>
          <w:lang w:eastAsia="x-none"/>
        </w:rPr>
        <w:t>který</w:t>
      </w:r>
      <w:r w:rsidRPr="001C5C1C">
        <w:rPr>
          <w:rFonts w:ascii="Segoe UI" w:hAnsi="Segoe UI" w:cs="Segoe UI"/>
          <w:iCs/>
          <w:lang w:val="x-none" w:eastAsia="x-none"/>
        </w:rPr>
        <w:t xml:space="preserve"> zašl</w:t>
      </w:r>
      <w:r>
        <w:rPr>
          <w:rFonts w:ascii="Segoe UI" w:hAnsi="Segoe UI" w:cs="Segoe UI"/>
          <w:iCs/>
          <w:lang w:eastAsia="x-none"/>
        </w:rPr>
        <w:t>e</w:t>
      </w:r>
      <w:r w:rsidRPr="001C5C1C">
        <w:rPr>
          <w:rFonts w:ascii="Segoe UI" w:hAnsi="Segoe UI" w:cs="Segoe UI"/>
          <w:iCs/>
          <w:lang w:val="x-none" w:eastAsia="x-none"/>
        </w:rPr>
        <w:t xml:space="preserve"> vyjádření budoucímu povinnému k obdrženým dokumentům k uveřejnění do 5 dnů od jejich </w:t>
      </w:r>
      <w:r w:rsidRPr="001C5C1C">
        <w:rPr>
          <w:rFonts w:ascii="Segoe UI" w:hAnsi="Segoe UI" w:cs="Segoe UI"/>
          <w:iCs/>
          <w:lang w:eastAsia="x-none"/>
        </w:rPr>
        <w:t>doručení</w:t>
      </w:r>
      <w:r w:rsidRPr="001C5C1C">
        <w:rPr>
          <w:rFonts w:ascii="Segoe UI" w:hAnsi="Segoe UI" w:cs="Segoe UI"/>
          <w:iCs/>
          <w:lang w:val="x-none" w:eastAsia="x-none"/>
        </w:rPr>
        <w:t>.</w:t>
      </w:r>
    </w:p>
    <w:p w14:paraId="407FE465" w14:textId="77777777" w:rsidR="0010417D" w:rsidRPr="0012641E" w:rsidRDefault="0010417D" w:rsidP="00AA2ADB">
      <w:pPr>
        <w:ind w:left="709" w:hanging="283"/>
        <w:jc w:val="both"/>
        <w:rPr>
          <w:rFonts w:ascii="Segoe UI" w:hAnsi="Segoe UI" w:cs="Segoe UI"/>
          <w:b/>
        </w:rPr>
      </w:pPr>
    </w:p>
    <w:p w14:paraId="02DD9E64" w14:textId="5BA4DD49" w:rsidR="00393EB9" w:rsidRPr="0012641E" w:rsidRDefault="000942FB" w:rsidP="231831B3">
      <w:pPr>
        <w:jc w:val="center"/>
        <w:rPr>
          <w:rFonts w:ascii="Segoe UI" w:hAnsi="Segoe UI" w:cs="Segoe UI"/>
          <w:b/>
          <w:bCs/>
        </w:rPr>
      </w:pPr>
      <w:r w:rsidRPr="231831B3">
        <w:rPr>
          <w:rFonts w:ascii="Segoe UI" w:hAnsi="Segoe UI" w:cs="Segoe UI"/>
          <w:b/>
          <w:bCs/>
        </w:rPr>
        <w:t>V</w:t>
      </w:r>
      <w:r w:rsidR="009F474C" w:rsidRPr="231831B3">
        <w:rPr>
          <w:rFonts w:ascii="Segoe UI" w:hAnsi="Segoe UI" w:cs="Segoe UI"/>
          <w:b/>
          <w:bCs/>
        </w:rPr>
        <w:t>I</w:t>
      </w:r>
      <w:r w:rsidR="073C0CD6" w:rsidRPr="231831B3">
        <w:rPr>
          <w:rFonts w:ascii="Segoe UI" w:hAnsi="Segoe UI" w:cs="Segoe UI"/>
          <w:b/>
          <w:bCs/>
        </w:rPr>
        <w:t>I</w:t>
      </w:r>
      <w:r w:rsidR="009F474C" w:rsidRPr="231831B3">
        <w:rPr>
          <w:rFonts w:ascii="Segoe UI" w:hAnsi="Segoe UI" w:cs="Segoe UI"/>
          <w:b/>
          <w:bCs/>
        </w:rPr>
        <w:t>I.</w:t>
      </w:r>
    </w:p>
    <w:p w14:paraId="0FDC1F8B" w14:textId="77777777" w:rsidR="00393EB9" w:rsidRPr="0012641E" w:rsidRDefault="00393EB9" w:rsidP="006C3FC2">
      <w:pPr>
        <w:jc w:val="center"/>
        <w:rPr>
          <w:rFonts w:ascii="Segoe UI" w:hAnsi="Segoe UI" w:cs="Segoe UI"/>
          <w:b/>
        </w:rPr>
      </w:pPr>
    </w:p>
    <w:p w14:paraId="5DB72416" w14:textId="77777777" w:rsidR="00AA2ADB" w:rsidRDefault="00BF34A2" w:rsidP="00C85A79">
      <w:pPr>
        <w:pStyle w:val="Textvtabulce"/>
        <w:numPr>
          <w:ilvl w:val="0"/>
          <w:numId w:val="12"/>
        </w:numPr>
        <w:ind w:left="0"/>
        <w:jc w:val="both"/>
        <w:rPr>
          <w:rFonts w:ascii="Segoe UI" w:hAnsi="Segoe UI" w:cs="Segoe UI"/>
          <w:sz w:val="20"/>
          <w:szCs w:val="20"/>
        </w:rPr>
      </w:pPr>
      <w:r w:rsidRPr="00BF34A2">
        <w:rPr>
          <w:rFonts w:ascii="Segoe UI" w:hAnsi="Segoe UI" w:cs="Segoe UI"/>
          <w:sz w:val="20"/>
          <w:szCs w:val="20"/>
        </w:rPr>
        <w:t>Tato smlouva nabývá účinnosti dnem uveřejnění v registru smluv.</w:t>
      </w:r>
    </w:p>
    <w:p w14:paraId="6F031C95" w14:textId="55F04A64" w:rsidR="00725495" w:rsidRPr="00AA2ADB" w:rsidRDefault="00725495" w:rsidP="00C85A79">
      <w:pPr>
        <w:pStyle w:val="Textvtabulce"/>
        <w:numPr>
          <w:ilvl w:val="0"/>
          <w:numId w:val="12"/>
        </w:numPr>
        <w:spacing w:before="120"/>
        <w:ind w:left="0" w:hanging="357"/>
        <w:jc w:val="both"/>
        <w:rPr>
          <w:rFonts w:ascii="Segoe UI" w:hAnsi="Segoe UI" w:cs="Segoe UI"/>
          <w:sz w:val="20"/>
          <w:szCs w:val="20"/>
        </w:rPr>
      </w:pPr>
      <w:r w:rsidRPr="00AA2ADB">
        <w:rPr>
          <w:rFonts w:ascii="Segoe UI" w:hAnsi="Segoe UI" w:cs="Segoe UI"/>
          <w:sz w:val="20"/>
          <w:szCs w:val="20"/>
        </w:rPr>
        <w:t>Tato smlouva se vyhotovuje ve</w:t>
      </w:r>
      <w:r w:rsidR="002A269D" w:rsidRPr="00AA2ADB">
        <w:rPr>
          <w:rFonts w:ascii="Segoe UI" w:hAnsi="Segoe UI" w:cs="Segoe UI"/>
          <w:sz w:val="20"/>
          <w:szCs w:val="20"/>
        </w:rPr>
        <w:t xml:space="preserve"> </w:t>
      </w:r>
      <w:r w:rsidR="00E428E6" w:rsidRPr="00AA2ADB">
        <w:rPr>
          <w:rFonts w:ascii="Segoe UI" w:hAnsi="Segoe UI" w:cs="Segoe UI"/>
          <w:sz w:val="20"/>
          <w:szCs w:val="20"/>
        </w:rPr>
        <w:t>třech</w:t>
      </w:r>
      <w:r w:rsidR="002A269D" w:rsidRPr="00AA2ADB">
        <w:rPr>
          <w:rFonts w:ascii="Segoe UI" w:hAnsi="Segoe UI" w:cs="Segoe UI"/>
          <w:sz w:val="20"/>
          <w:szCs w:val="20"/>
        </w:rPr>
        <w:t xml:space="preserve"> </w:t>
      </w:r>
      <w:r w:rsidRPr="00AA2ADB">
        <w:rPr>
          <w:rFonts w:ascii="Segoe UI" w:hAnsi="Segoe UI" w:cs="Segoe UI"/>
          <w:sz w:val="20"/>
          <w:szCs w:val="20"/>
        </w:rPr>
        <w:t>stejnopisech, z</w:t>
      </w:r>
      <w:r w:rsidR="002A269D" w:rsidRPr="00AA2ADB">
        <w:rPr>
          <w:rFonts w:ascii="Segoe UI" w:hAnsi="Segoe UI" w:cs="Segoe UI"/>
          <w:sz w:val="20"/>
          <w:szCs w:val="20"/>
        </w:rPr>
        <w:t> </w:t>
      </w:r>
      <w:r w:rsidRPr="00AA2ADB">
        <w:rPr>
          <w:rFonts w:ascii="Segoe UI" w:hAnsi="Segoe UI" w:cs="Segoe UI"/>
          <w:sz w:val="20"/>
          <w:szCs w:val="20"/>
        </w:rPr>
        <w:t>nichž</w:t>
      </w:r>
      <w:r w:rsidR="002A269D" w:rsidRPr="00AA2ADB">
        <w:rPr>
          <w:rFonts w:ascii="Segoe UI" w:hAnsi="Segoe UI" w:cs="Segoe UI"/>
          <w:sz w:val="20"/>
          <w:szCs w:val="20"/>
        </w:rPr>
        <w:t xml:space="preserve"> </w:t>
      </w:r>
      <w:r w:rsidR="00E428E6" w:rsidRPr="00AA2ADB">
        <w:rPr>
          <w:rFonts w:ascii="Segoe UI" w:hAnsi="Segoe UI" w:cs="Segoe UI"/>
          <w:sz w:val="20"/>
          <w:szCs w:val="20"/>
        </w:rPr>
        <w:t>dva</w:t>
      </w:r>
      <w:r w:rsidR="00CB07DC" w:rsidRPr="00AA2ADB">
        <w:rPr>
          <w:rFonts w:ascii="Segoe UI" w:hAnsi="Segoe UI" w:cs="Segoe UI"/>
          <w:sz w:val="20"/>
          <w:szCs w:val="20"/>
        </w:rPr>
        <w:t xml:space="preserve"> </w:t>
      </w:r>
      <w:r w:rsidRPr="00AA2ADB">
        <w:rPr>
          <w:rFonts w:ascii="Segoe UI" w:hAnsi="Segoe UI" w:cs="Segoe UI"/>
          <w:sz w:val="20"/>
          <w:szCs w:val="20"/>
        </w:rPr>
        <w:t>obdrží budoucí oprávněný a</w:t>
      </w:r>
      <w:r w:rsidR="002A269D" w:rsidRPr="00AA2ADB">
        <w:rPr>
          <w:rFonts w:ascii="Segoe UI" w:hAnsi="Segoe UI" w:cs="Segoe UI"/>
          <w:sz w:val="20"/>
          <w:szCs w:val="20"/>
        </w:rPr>
        <w:t xml:space="preserve"> </w:t>
      </w:r>
      <w:r w:rsidR="00E428E6" w:rsidRPr="00AA2ADB">
        <w:rPr>
          <w:rFonts w:ascii="Segoe UI" w:hAnsi="Segoe UI" w:cs="Segoe UI"/>
          <w:sz w:val="20"/>
          <w:szCs w:val="20"/>
        </w:rPr>
        <w:t>jeden</w:t>
      </w:r>
      <w:r w:rsidR="002A269D" w:rsidRPr="00AA2ADB">
        <w:rPr>
          <w:rFonts w:ascii="Segoe UI" w:hAnsi="Segoe UI" w:cs="Segoe UI"/>
          <w:sz w:val="20"/>
          <w:szCs w:val="20"/>
        </w:rPr>
        <w:t xml:space="preserve"> </w:t>
      </w:r>
      <w:r w:rsidRPr="00AA2ADB">
        <w:rPr>
          <w:rFonts w:ascii="Segoe UI" w:hAnsi="Segoe UI" w:cs="Segoe UI"/>
          <w:sz w:val="20"/>
          <w:szCs w:val="20"/>
        </w:rPr>
        <w:t>budoucí povinný.</w:t>
      </w:r>
    </w:p>
    <w:p w14:paraId="5265AD73" w14:textId="77777777" w:rsidR="00F04AB4" w:rsidRPr="0012641E" w:rsidRDefault="00F04AB4" w:rsidP="00725495">
      <w:pPr>
        <w:pStyle w:val="Textvtabulce"/>
        <w:jc w:val="both"/>
        <w:rPr>
          <w:rFonts w:ascii="Segoe UI" w:hAnsi="Segoe UI" w:cs="Segoe UI"/>
          <w:sz w:val="20"/>
          <w:szCs w:val="20"/>
        </w:rPr>
      </w:pPr>
    </w:p>
    <w:p w14:paraId="19671BA5" w14:textId="77777777" w:rsidR="00EE33A6" w:rsidRDefault="00C974B0" w:rsidP="00725495">
      <w:pPr>
        <w:pStyle w:val="Textvtabulce"/>
        <w:jc w:val="both"/>
        <w:rPr>
          <w:rFonts w:ascii="Segoe UI" w:hAnsi="Segoe UI" w:cs="Segoe UI"/>
          <w:sz w:val="20"/>
          <w:szCs w:val="20"/>
        </w:rPr>
      </w:pPr>
      <w:r w:rsidRPr="0012641E">
        <w:rPr>
          <w:rFonts w:ascii="Segoe UI" w:hAnsi="Segoe UI" w:cs="Segoe UI"/>
          <w:sz w:val="20"/>
          <w:szCs w:val="20"/>
        </w:rPr>
        <w:t>Nedílnou součástí této smlouvy j</w:t>
      </w:r>
      <w:r w:rsidR="004C4727">
        <w:rPr>
          <w:rFonts w:ascii="Segoe UI" w:hAnsi="Segoe UI" w:cs="Segoe UI"/>
          <w:sz w:val="20"/>
          <w:szCs w:val="20"/>
        </w:rPr>
        <w:t>e</w:t>
      </w:r>
      <w:r w:rsidRPr="0012641E">
        <w:rPr>
          <w:rFonts w:ascii="Segoe UI" w:hAnsi="Segoe UI" w:cs="Segoe UI"/>
          <w:sz w:val="20"/>
          <w:szCs w:val="20"/>
        </w:rPr>
        <w:t xml:space="preserve"> p</w:t>
      </w:r>
      <w:r w:rsidR="00F04AB4" w:rsidRPr="0012641E">
        <w:rPr>
          <w:rFonts w:ascii="Segoe UI" w:hAnsi="Segoe UI" w:cs="Segoe UI"/>
          <w:sz w:val="20"/>
          <w:szCs w:val="20"/>
        </w:rPr>
        <w:t>říloh</w:t>
      </w:r>
      <w:r w:rsidR="004C4727">
        <w:rPr>
          <w:rFonts w:ascii="Segoe UI" w:hAnsi="Segoe UI" w:cs="Segoe UI"/>
          <w:sz w:val="20"/>
          <w:szCs w:val="20"/>
        </w:rPr>
        <w:t>a</w:t>
      </w:r>
      <w:r w:rsidR="00F04AB4" w:rsidRPr="0012641E">
        <w:rPr>
          <w:rFonts w:ascii="Segoe UI" w:hAnsi="Segoe UI" w:cs="Segoe UI"/>
          <w:sz w:val="20"/>
          <w:szCs w:val="20"/>
        </w:rPr>
        <w:t xml:space="preserve">: </w:t>
      </w:r>
    </w:p>
    <w:p w14:paraId="1464B41D" w14:textId="7B94E020" w:rsidR="00F04AB4" w:rsidRPr="0012641E" w:rsidRDefault="00931E5A" w:rsidP="00725495">
      <w:pPr>
        <w:pStyle w:val="Textvtabulce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Příloha č. 1 - </w:t>
      </w:r>
      <w:r w:rsidR="00F04AB4" w:rsidRPr="0012641E">
        <w:rPr>
          <w:rFonts w:ascii="Segoe UI" w:hAnsi="Segoe UI" w:cs="Segoe UI"/>
          <w:sz w:val="20"/>
          <w:szCs w:val="20"/>
        </w:rPr>
        <w:t>kopie katastrální mapy</w:t>
      </w:r>
    </w:p>
    <w:p w14:paraId="16C0F08C" w14:textId="77777777" w:rsidR="00F04AB4" w:rsidRPr="0012641E" w:rsidRDefault="00F04AB4" w:rsidP="00725495">
      <w:pPr>
        <w:pStyle w:val="Textvtabulce"/>
        <w:jc w:val="both"/>
        <w:rPr>
          <w:rFonts w:ascii="Segoe UI" w:hAnsi="Segoe UI" w:cs="Segoe UI"/>
          <w:sz w:val="20"/>
          <w:szCs w:val="20"/>
        </w:rPr>
      </w:pPr>
    </w:p>
    <w:p w14:paraId="64F947E6" w14:textId="77777777" w:rsidR="00E428E6" w:rsidRPr="0012641E" w:rsidRDefault="00E428E6" w:rsidP="00E428E6">
      <w:pPr>
        <w:tabs>
          <w:tab w:val="left" w:pos="4820"/>
        </w:tabs>
        <w:rPr>
          <w:rFonts w:ascii="Segoe UI" w:hAnsi="Segoe UI" w:cs="Segoe UI"/>
        </w:rPr>
      </w:pPr>
      <w:r w:rsidRPr="0012641E">
        <w:rPr>
          <w:rFonts w:ascii="Segoe UI" w:hAnsi="Segoe UI" w:cs="Segoe UI"/>
        </w:rPr>
        <w:t>Budoucí povinný:</w:t>
      </w:r>
      <w:r w:rsidRPr="0012641E">
        <w:rPr>
          <w:rFonts w:ascii="Segoe UI" w:hAnsi="Segoe UI" w:cs="Segoe UI"/>
        </w:rPr>
        <w:tab/>
      </w:r>
      <w:r w:rsidRPr="0012641E">
        <w:rPr>
          <w:rFonts w:ascii="Segoe UI" w:hAnsi="Segoe UI" w:cs="Segoe UI"/>
        </w:rPr>
        <w:tab/>
      </w:r>
      <w:r w:rsidRPr="0012641E">
        <w:rPr>
          <w:rFonts w:ascii="Segoe UI" w:hAnsi="Segoe UI" w:cs="Segoe UI"/>
        </w:rPr>
        <w:tab/>
        <w:t>Budoucí oprávněný:</w:t>
      </w:r>
      <w:r w:rsidRPr="0012641E">
        <w:rPr>
          <w:rFonts w:ascii="Segoe UI" w:hAnsi="Segoe UI" w:cs="Segoe UI"/>
        </w:rPr>
        <w:tab/>
      </w:r>
    </w:p>
    <w:p w14:paraId="06A43444" w14:textId="77777777" w:rsidR="00F04AB4" w:rsidRPr="0012641E" w:rsidRDefault="00F04AB4" w:rsidP="00B81659">
      <w:pPr>
        <w:tabs>
          <w:tab w:val="left" w:pos="284"/>
        </w:tabs>
        <w:ind w:left="284" w:hanging="284"/>
        <w:rPr>
          <w:rFonts w:ascii="Segoe UI" w:hAnsi="Segoe UI" w:cs="Segoe UI"/>
        </w:rPr>
      </w:pPr>
    </w:p>
    <w:p w14:paraId="32B855D9" w14:textId="6D78211C" w:rsidR="00B81659" w:rsidRPr="0012641E" w:rsidRDefault="00B81659" w:rsidP="002E4CEF">
      <w:pPr>
        <w:pStyle w:val="Textvtabulce"/>
        <w:tabs>
          <w:tab w:val="left" w:pos="3243"/>
          <w:tab w:val="left" w:pos="5670"/>
        </w:tabs>
        <w:rPr>
          <w:rFonts w:ascii="Segoe UI" w:hAnsi="Segoe UI" w:cs="Segoe UI"/>
          <w:sz w:val="20"/>
          <w:szCs w:val="20"/>
        </w:rPr>
      </w:pPr>
      <w:r w:rsidRPr="0012641E">
        <w:rPr>
          <w:rFonts w:ascii="Segoe UI" w:hAnsi="Segoe UI" w:cs="Segoe UI"/>
          <w:sz w:val="20"/>
          <w:szCs w:val="20"/>
        </w:rPr>
        <w:t>V ....................... dne ..................</w:t>
      </w:r>
      <w:r w:rsidRPr="0012641E">
        <w:rPr>
          <w:rFonts w:ascii="Segoe UI" w:hAnsi="Segoe UI" w:cs="Segoe UI"/>
          <w:sz w:val="20"/>
          <w:szCs w:val="20"/>
        </w:rPr>
        <w:tab/>
      </w:r>
      <w:r w:rsidR="002E4CEF" w:rsidRPr="0012641E">
        <w:rPr>
          <w:rFonts w:ascii="Segoe UI" w:hAnsi="Segoe UI" w:cs="Segoe UI"/>
          <w:sz w:val="20"/>
          <w:szCs w:val="20"/>
        </w:rPr>
        <w:tab/>
      </w:r>
      <w:r w:rsidRPr="0012641E">
        <w:rPr>
          <w:rFonts w:ascii="Segoe UI" w:hAnsi="Segoe UI" w:cs="Segoe UI"/>
          <w:sz w:val="20"/>
          <w:szCs w:val="20"/>
        </w:rPr>
        <w:t>V</w:t>
      </w:r>
      <w:r w:rsidR="00E32969" w:rsidRPr="0012641E">
        <w:rPr>
          <w:rFonts w:ascii="Segoe UI" w:hAnsi="Segoe UI" w:cs="Segoe UI"/>
          <w:sz w:val="20"/>
          <w:szCs w:val="20"/>
        </w:rPr>
        <w:t xml:space="preserve"> </w:t>
      </w:r>
      <w:r w:rsidR="002A269D" w:rsidRPr="0012641E">
        <w:rPr>
          <w:rFonts w:ascii="Segoe UI" w:hAnsi="Segoe UI" w:cs="Segoe UI"/>
          <w:sz w:val="20"/>
          <w:szCs w:val="20"/>
        </w:rPr>
        <w:t>……………….</w:t>
      </w:r>
      <w:r w:rsidR="00FD74EB" w:rsidRPr="0012641E">
        <w:rPr>
          <w:rFonts w:ascii="Segoe UI" w:hAnsi="Segoe UI" w:cs="Segoe UI"/>
          <w:sz w:val="20"/>
          <w:szCs w:val="20"/>
        </w:rPr>
        <w:t xml:space="preserve">   </w:t>
      </w:r>
      <w:r w:rsidRPr="0012641E">
        <w:rPr>
          <w:rFonts w:ascii="Segoe UI" w:hAnsi="Segoe UI" w:cs="Segoe UI"/>
          <w:sz w:val="20"/>
          <w:szCs w:val="20"/>
        </w:rPr>
        <w:t xml:space="preserve"> dne ..................</w:t>
      </w:r>
    </w:p>
    <w:p w14:paraId="64C246B6" w14:textId="77777777" w:rsidR="00B81659" w:rsidRPr="0012641E" w:rsidRDefault="00B81659" w:rsidP="00B81659">
      <w:pPr>
        <w:pStyle w:val="Textvtabulce"/>
        <w:tabs>
          <w:tab w:val="left" w:pos="5670"/>
        </w:tabs>
        <w:rPr>
          <w:rFonts w:ascii="Segoe UI" w:hAnsi="Segoe UI" w:cs="Segoe UI"/>
          <w:sz w:val="20"/>
          <w:szCs w:val="20"/>
        </w:rPr>
      </w:pPr>
    </w:p>
    <w:p w14:paraId="1CFEDE94" w14:textId="77777777" w:rsidR="00E428E6" w:rsidRPr="0012641E" w:rsidRDefault="00E428E6" w:rsidP="00E428E6">
      <w:pPr>
        <w:rPr>
          <w:rFonts w:ascii="Segoe UI" w:hAnsi="Segoe UI" w:cs="Segoe UI"/>
        </w:rPr>
      </w:pPr>
    </w:p>
    <w:p w14:paraId="78AD9E3E" w14:textId="77777777" w:rsidR="00E428E6" w:rsidRPr="0012641E" w:rsidRDefault="00E428E6" w:rsidP="00E428E6">
      <w:pPr>
        <w:tabs>
          <w:tab w:val="left" w:pos="5040"/>
        </w:tabs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5084"/>
      </w:tblGrid>
      <w:tr w:rsidR="00E428E6" w:rsidRPr="0012641E" w14:paraId="17DA5DEF" w14:textId="77777777" w:rsidTr="00895FCE">
        <w:tc>
          <w:tcPr>
            <w:tcW w:w="4204" w:type="dxa"/>
          </w:tcPr>
          <w:p w14:paraId="379C9F7E" w14:textId="77777777" w:rsidR="00E428E6" w:rsidRPr="0012641E" w:rsidRDefault="00E428E6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12641E">
              <w:rPr>
                <w:rFonts w:ascii="Segoe UI" w:hAnsi="Segoe UI" w:cs="Segoe UI"/>
              </w:rPr>
              <w:t>……………………..……………………</w:t>
            </w:r>
          </w:p>
        </w:tc>
        <w:tc>
          <w:tcPr>
            <w:tcW w:w="5084" w:type="dxa"/>
          </w:tcPr>
          <w:p w14:paraId="0E9F7F11" w14:textId="77777777" w:rsidR="00E428E6" w:rsidRPr="0012641E" w:rsidRDefault="00E428E6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12641E">
              <w:rPr>
                <w:rFonts w:ascii="Segoe UI" w:hAnsi="Segoe UI" w:cs="Segoe UI"/>
              </w:rPr>
              <w:t>……………....…………………………………………</w:t>
            </w:r>
          </w:p>
        </w:tc>
      </w:tr>
      <w:tr w:rsidR="00E428E6" w:rsidRPr="0012641E" w14:paraId="3E60E417" w14:textId="77777777" w:rsidTr="00895FCE">
        <w:tc>
          <w:tcPr>
            <w:tcW w:w="4204" w:type="dxa"/>
          </w:tcPr>
          <w:p w14:paraId="2F525A7D" w14:textId="17F4BA47" w:rsidR="00E428E6" w:rsidRPr="0012641E" w:rsidRDefault="00C85A79" w:rsidP="00895FCE">
            <w:pPr>
              <w:jc w:val="center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j</w:t>
            </w:r>
            <w:r w:rsidR="00E428E6" w:rsidRPr="0012641E">
              <w:rPr>
                <w:rFonts w:ascii="Segoe UI" w:hAnsi="Segoe UI" w:cs="Segoe UI"/>
                <w:bCs/>
              </w:rPr>
              <w:t>méno</w:t>
            </w:r>
            <w:r>
              <w:rPr>
                <w:rFonts w:ascii="Segoe UI" w:hAnsi="Segoe UI" w:cs="Segoe UI"/>
                <w:bCs/>
              </w:rPr>
              <w:t>, funkce</w:t>
            </w:r>
          </w:p>
        </w:tc>
        <w:tc>
          <w:tcPr>
            <w:tcW w:w="5084" w:type="dxa"/>
          </w:tcPr>
          <w:p w14:paraId="05663DE3" w14:textId="13F5A5D5" w:rsidR="00E428E6" w:rsidRPr="0012641E" w:rsidRDefault="00C85A79" w:rsidP="00895FC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="00E428E6" w:rsidRPr="0012641E">
              <w:rPr>
                <w:rFonts w:ascii="Segoe UI" w:hAnsi="Segoe UI" w:cs="Segoe UI"/>
              </w:rPr>
              <w:t>méno</w:t>
            </w:r>
            <w:r>
              <w:rPr>
                <w:rFonts w:ascii="Segoe UI" w:hAnsi="Segoe UI" w:cs="Segoe UI"/>
              </w:rPr>
              <w:t>, funkce</w:t>
            </w:r>
          </w:p>
        </w:tc>
      </w:tr>
    </w:tbl>
    <w:p w14:paraId="343E693E" w14:textId="77777777" w:rsidR="00E428E6" w:rsidRPr="0012641E" w:rsidRDefault="00E428E6" w:rsidP="00E428E6">
      <w:pPr>
        <w:rPr>
          <w:rFonts w:ascii="Segoe UI" w:hAnsi="Segoe UI" w:cs="Segoe UI"/>
        </w:rPr>
      </w:pPr>
    </w:p>
    <w:p w14:paraId="648A6AB6" w14:textId="77777777" w:rsidR="00E428E6" w:rsidRPr="0012641E" w:rsidRDefault="00E428E6" w:rsidP="00E428E6">
      <w:pPr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  <w:gridCol w:w="4914"/>
      </w:tblGrid>
      <w:tr w:rsidR="00E428E6" w:rsidRPr="0012641E" w14:paraId="154A3C76" w14:textId="77777777" w:rsidTr="00895FCE">
        <w:tc>
          <w:tcPr>
            <w:tcW w:w="4372" w:type="dxa"/>
          </w:tcPr>
          <w:p w14:paraId="2D2CA69A" w14:textId="529A7249" w:rsidR="00E428E6" w:rsidRPr="0012641E" w:rsidRDefault="00E428E6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</w:p>
        </w:tc>
        <w:tc>
          <w:tcPr>
            <w:tcW w:w="4914" w:type="dxa"/>
          </w:tcPr>
          <w:p w14:paraId="25003DA9" w14:textId="77777777" w:rsidR="00E428E6" w:rsidRPr="0012641E" w:rsidRDefault="00E428E6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12641E">
              <w:rPr>
                <w:rFonts w:ascii="Segoe UI" w:hAnsi="Segoe UI" w:cs="Segoe UI"/>
              </w:rPr>
              <w:t>..…………………………..………………………</w:t>
            </w:r>
          </w:p>
        </w:tc>
      </w:tr>
      <w:tr w:rsidR="00F74B0C" w:rsidRPr="0012641E" w14:paraId="48E80505" w14:textId="77777777" w:rsidTr="00895FCE">
        <w:tc>
          <w:tcPr>
            <w:tcW w:w="4372" w:type="dxa"/>
          </w:tcPr>
          <w:p w14:paraId="5BFE39F5" w14:textId="6D3E62C9" w:rsidR="00F74B0C" w:rsidRPr="0012641E" w:rsidRDefault="00F74B0C" w:rsidP="00F74B0C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4914" w:type="dxa"/>
          </w:tcPr>
          <w:p w14:paraId="43024398" w14:textId="38274BC1" w:rsidR="00F74B0C" w:rsidRPr="0012641E" w:rsidRDefault="00C85A79" w:rsidP="00F74B0C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="00F74B0C" w:rsidRPr="0012641E">
              <w:rPr>
                <w:rFonts w:ascii="Segoe UI" w:hAnsi="Segoe UI" w:cs="Segoe UI"/>
              </w:rPr>
              <w:t>méno</w:t>
            </w:r>
            <w:r>
              <w:rPr>
                <w:rFonts w:ascii="Segoe UI" w:hAnsi="Segoe UI" w:cs="Segoe UI"/>
              </w:rPr>
              <w:t>, funkce</w:t>
            </w:r>
          </w:p>
        </w:tc>
      </w:tr>
    </w:tbl>
    <w:p w14:paraId="6FF889F3" w14:textId="77777777" w:rsidR="002E4CEF" w:rsidRDefault="002E4CEF" w:rsidP="00CC371C">
      <w:pPr>
        <w:rPr>
          <w:rFonts w:ascii="Verdana" w:hAnsi="Verdana" w:cs="Arial"/>
          <w:sz w:val="18"/>
          <w:szCs w:val="18"/>
        </w:rPr>
      </w:pPr>
    </w:p>
    <w:sectPr w:rsidR="002E4CEF" w:rsidSect="00D5520F">
      <w:footerReference w:type="even" r:id="rId14"/>
      <w:footerReference w:type="default" r:id="rId15"/>
      <w:pgSz w:w="11906" w:h="16838"/>
      <w:pgMar w:top="1304" w:right="1304" w:bottom="1021" w:left="1304" w:header="709" w:footer="464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Novotný Daniel" w:date="2022-01-09T11:57:00Z" w:initials="ND">
    <w:p w14:paraId="131DA37E" w14:textId="3F9C4A1B" w:rsidR="00566912" w:rsidRPr="003C67C6" w:rsidRDefault="00566912">
      <w:pPr>
        <w:pStyle w:val="Textkomente"/>
        <w:rPr>
          <w:rFonts w:ascii="Segoe UI" w:hAnsi="Segoe UI" w:cs="Segoe UI"/>
          <w:sz w:val="16"/>
          <w:szCs w:val="16"/>
        </w:rPr>
      </w:pPr>
      <w:r w:rsidRPr="003C67C6">
        <w:rPr>
          <w:rStyle w:val="Odkaznakoment"/>
          <w:rFonts w:ascii="Segoe UI" w:hAnsi="Segoe UI" w:cs="Segoe UI"/>
        </w:rPr>
        <w:annotationRef/>
      </w:r>
      <w:r w:rsidR="00F67CDA">
        <w:rPr>
          <w:rFonts w:ascii="Segoe UI" w:hAnsi="Segoe UI" w:cs="Segoe UI"/>
          <w:sz w:val="16"/>
          <w:szCs w:val="16"/>
        </w:rPr>
        <w:t>P</w:t>
      </w:r>
      <w:r w:rsidRPr="003C67C6">
        <w:rPr>
          <w:rFonts w:ascii="Segoe UI" w:hAnsi="Segoe UI" w:cs="Segoe UI"/>
          <w:sz w:val="16"/>
          <w:szCs w:val="16"/>
        </w:rPr>
        <w:t>řesný název a číslo</w:t>
      </w:r>
      <w:r w:rsidR="008268D9" w:rsidRPr="003C67C6">
        <w:rPr>
          <w:rFonts w:ascii="Segoe UI" w:hAnsi="Segoe UI" w:cs="Segoe UI"/>
          <w:sz w:val="16"/>
          <w:szCs w:val="16"/>
        </w:rPr>
        <w:t xml:space="preserve"> stavby</w:t>
      </w:r>
      <w:r w:rsidR="00E13060">
        <w:rPr>
          <w:rFonts w:ascii="Segoe UI" w:hAnsi="Segoe UI" w:cs="Segoe UI"/>
          <w:sz w:val="16"/>
          <w:szCs w:val="16"/>
        </w:rPr>
        <w:t xml:space="preserve"> GasNet</w:t>
      </w:r>
    </w:p>
  </w:comment>
  <w:comment w:id="1" w:author="Novotný Daniel" w:date="2022-01-17T10:24:00Z" w:initials="ND">
    <w:p w14:paraId="4A58F223" w14:textId="77777777" w:rsidR="0026642B" w:rsidRPr="0026642B" w:rsidRDefault="0026642B" w:rsidP="0026642B">
      <w:pPr>
        <w:pStyle w:val="Textkomente"/>
        <w:rPr>
          <w:rFonts w:ascii="Segoe UI" w:hAnsi="Segoe UI" w:cs="Segoe UI"/>
          <w:sz w:val="22"/>
          <w:szCs w:val="22"/>
        </w:rPr>
      </w:pPr>
      <w:r>
        <w:rPr>
          <w:rStyle w:val="Odkaznakoment"/>
        </w:rPr>
        <w:annotationRef/>
      </w:r>
      <w:r w:rsidRPr="0026642B">
        <w:rPr>
          <w:rFonts w:ascii="Segoe UI" w:hAnsi="Segoe UI" w:cs="Segoe UI"/>
          <w:sz w:val="22"/>
          <w:szCs w:val="22"/>
        </w:rPr>
        <w:t>Označení</w:t>
      </w:r>
      <w:r w:rsidRPr="0026642B">
        <w:rPr>
          <w:rStyle w:val="Odkaznakoment"/>
          <w:rFonts w:ascii="Segoe UI" w:hAnsi="Segoe UI" w:cs="Segoe UI"/>
          <w:sz w:val="22"/>
          <w:szCs w:val="22"/>
        </w:rPr>
        <w:annotationRef/>
      </w:r>
      <w:r w:rsidRPr="0026642B">
        <w:rPr>
          <w:rFonts w:ascii="Segoe UI" w:hAnsi="Segoe UI" w:cs="Segoe UI"/>
          <w:sz w:val="22"/>
          <w:szCs w:val="22"/>
        </w:rPr>
        <w:t xml:space="preserve"> stavby SŽ</w:t>
      </w:r>
    </w:p>
    <w:p w14:paraId="24104D34" w14:textId="514E0793" w:rsidR="0026642B" w:rsidRDefault="0026642B">
      <w:pPr>
        <w:pStyle w:val="Textkomente"/>
      </w:pPr>
    </w:p>
  </w:comment>
  <w:comment w:id="2" w:author="Novotný Daniel" w:date="2022-02-15T07:10:00Z" w:initials="ND">
    <w:p w14:paraId="6DDE5595" w14:textId="77777777" w:rsidR="00117457" w:rsidRPr="0039146A" w:rsidRDefault="00CC3B44" w:rsidP="00117457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="00117457" w:rsidRPr="0039146A">
        <w:rPr>
          <w:rFonts w:ascii="Segoe UI" w:hAnsi="Segoe UI" w:cs="Segoe UI"/>
        </w:rPr>
        <w:t>V případě, že služebný pozemek nebude dotčen přímo potrubím, ale „pouze“ požadovaným rozsahem věcného břemene znění</w:t>
      </w:r>
    </w:p>
    <w:p w14:paraId="05862D2B" w14:textId="77777777" w:rsidR="00117457" w:rsidRPr="0039146A" w:rsidRDefault="00117457" w:rsidP="00117457">
      <w:pPr>
        <w:pStyle w:val="Textkomente"/>
        <w:rPr>
          <w:rFonts w:ascii="Segoe UI" w:hAnsi="Segoe UI" w:cs="Segoe UI"/>
        </w:rPr>
      </w:pPr>
    </w:p>
    <w:p w14:paraId="7B07715E" w14:textId="077F7DCD" w:rsidR="00CC3B44" w:rsidRDefault="00117457" w:rsidP="00117457">
      <w:pPr>
        <w:pStyle w:val="Textkomente"/>
      </w:pPr>
      <w:r w:rsidRPr="0039146A">
        <w:rPr>
          <w:rFonts w:ascii="Segoe UI" w:hAnsi="Segoe UI" w:cs="Segoe UI"/>
          <w:bCs/>
          <w:i/>
          <w:iCs/>
        </w:rPr>
        <w:t xml:space="preserve">„zřízení a“ </w:t>
      </w:r>
      <w:r w:rsidRPr="0039146A">
        <w:rPr>
          <w:rFonts w:ascii="Segoe UI" w:hAnsi="Segoe UI" w:cs="Segoe UI"/>
          <w:b/>
        </w:rPr>
        <w:t>Vymazat</w:t>
      </w:r>
    </w:p>
  </w:comment>
  <w:comment w:id="3" w:author="Novotný Daniel" w:date="2022-02-15T07:16:00Z" w:initials="ND">
    <w:p w14:paraId="7DE1151D" w14:textId="1006B8F5" w:rsidR="00620064" w:rsidRPr="00FC0E35" w:rsidRDefault="00620064" w:rsidP="00620064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 w:rsidRPr="00FC0E35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bude odstavec </w:t>
      </w:r>
      <w:r>
        <w:rPr>
          <w:rFonts w:ascii="Segoe UI" w:hAnsi="Segoe UI" w:cs="Segoe UI"/>
          <w:sz w:val="16"/>
          <w:szCs w:val="16"/>
        </w:rPr>
        <w:t xml:space="preserve">2. čl. II </w:t>
      </w:r>
      <w:r w:rsidRPr="00FC0E35">
        <w:rPr>
          <w:rFonts w:ascii="Segoe UI" w:hAnsi="Segoe UI" w:cs="Segoe UI"/>
          <w:sz w:val="16"/>
          <w:szCs w:val="16"/>
        </w:rPr>
        <w:t>znít:</w:t>
      </w:r>
    </w:p>
    <w:p w14:paraId="3EF3EFC6" w14:textId="77777777" w:rsidR="00620064" w:rsidRPr="00FC0E35" w:rsidRDefault="00620064" w:rsidP="00620064">
      <w:pPr>
        <w:pStyle w:val="Textkomente"/>
        <w:rPr>
          <w:rFonts w:ascii="Segoe UI" w:hAnsi="Segoe UI" w:cs="Segoe UI"/>
          <w:sz w:val="16"/>
          <w:szCs w:val="16"/>
        </w:rPr>
      </w:pPr>
    </w:p>
    <w:p w14:paraId="2F424AAF" w14:textId="4792546C" w:rsidR="00620064" w:rsidRDefault="00620064" w:rsidP="00620064">
      <w:pPr>
        <w:pStyle w:val="Textkomente"/>
      </w:pPr>
      <w:r w:rsidRPr="00FC0E35">
        <w:rPr>
          <w:rFonts w:ascii="Segoe UI" w:hAnsi="Segoe UI" w:cs="Segoe UI"/>
          <w:bCs/>
          <w:i/>
          <w:iCs/>
          <w:sz w:val="16"/>
          <w:szCs w:val="16"/>
        </w:rPr>
        <w:t xml:space="preserve">Smluvní strany se dohodly na rozsahu věcného břemene     </w:t>
      </w:r>
      <w:r>
        <w:rPr>
          <w:rFonts w:ascii="Segoe UI" w:hAnsi="Segoe UI" w:cs="Segoe UI"/>
          <w:bCs/>
          <w:i/>
          <w:iCs/>
          <w:sz w:val="16"/>
          <w:szCs w:val="16"/>
        </w:rPr>
        <w:t xml:space="preserve">… </w:t>
      </w:r>
      <w:r w:rsidRPr="00FC0E35">
        <w:rPr>
          <w:rFonts w:ascii="Segoe UI" w:hAnsi="Segoe UI" w:cs="Segoe UI"/>
          <w:bCs/>
          <w:i/>
          <w:iCs/>
          <w:sz w:val="16"/>
          <w:szCs w:val="16"/>
        </w:rPr>
        <w:t>m</w:t>
      </w:r>
      <w:r w:rsidRPr="00FC0E35">
        <w:rPr>
          <w:rFonts w:ascii="Segoe UI" w:hAnsi="Segoe UI" w:cs="Segoe UI"/>
          <w:bCs/>
          <w:i/>
          <w:iCs/>
          <w:sz w:val="16"/>
          <w:szCs w:val="16"/>
          <w:vertAlign w:val="superscript"/>
        </w:rPr>
        <w:t>2</w:t>
      </w:r>
      <w:r w:rsidR="00601E49">
        <w:rPr>
          <w:rFonts w:ascii="Segoe UI" w:hAnsi="Segoe UI" w:cs="Segoe UI"/>
          <w:i/>
          <w:iCs/>
          <w:sz w:val="16"/>
          <w:szCs w:val="16"/>
        </w:rPr>
        <w:t xml:space="preserve"> s</w:t>
      </w:r>
      <w:r w:rsidR="00EA4E88">
        <w:rPr>
          <w:rFonts w:ascii="Segoe UI" w:hAnsi="Segoe UI" w:cs="Segoe UI"/>
          <w:i/>
          <w:iCs/>
          <w:sz w:val="16"/>
          <w:szCs w:val="16"/>
        </w:rPr>
        <w:t> </w:t>
      </w:r>
      <w:r w:rsidR="00601E49">
        <w:rPr>
          <w:rFonts w:ascii="Segoe UI" w:hAnsi="Segoe UI" w:cs="Segoe UI"/>
          <w:i/>
          <w:iCs/>
          <w:sz w:val="16"/>
          <w:szCs w:val="16"/>
        </w:rPr>
        <w:t>tím</w:t>
      </w:r>
      <w:r w:rsidR="00EA4E88">
        <w:rPr>
          <w:rFonts w:ascii="Segoe UI" w:hAnsi="Segoe UI" w:cs="Segoe UI"/>
          <w:i/>
          <w:iCs/>
          <w:sz w:val="16"/>
          <w:szCs w:val="16"/>
        </w:rPr>
        <w:t>,……</w:t>
      </w:r>
    </w:p>
    <w:p w14:paraId="7935C487" w14:textId="1D37E78E" w:rsidR="00620064" w:rsidRDefault="00620064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1DA37E" w15:done="0"/>
  <w15:commentEx w15:paraId="24104D34" w15:done="0"/>
  <w15:commentEx w15:paraId="7B07715E" w15:done="0"/>
  <w15:commentEx w15:paraId="7935C4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4C41" w16cex:dateUtc="2022-01-09T10:57:00Z"/>
  <w16cex:commentExtensible w16cex:durableId="258FC266" w16cex:dateUtc="2022-01-17T09:24:00Z"/>
  <w16cex:commentExtensible w16cex:durableId="25B5D07D" w16cex:dateUtc="2022-02-15T06:10:00Z"/>
  <w16cex:commentExtensible w16cex:durableId="25B5D1BC" w16cex:dateUtc="2022-02-15T0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1DA37E" w16cid:durableId="25854C41"/>
  <w16cid:commentId w16cid:paraId="24104D34" w16cid:durableId="258FC266"/>
  <w16cid:commentId w16cid:paraId="7B07715E" w16cid:durableId="25B5D07D"/>
  <w16cid:commentId w16cid:paraId="7935C487" w16cid:durableId="25B5D1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96E90" w14:textId="77777777" w:rsidR="007A2524" w:rsidRDefault="007A2524">
      <w:r>
        <w:separator/>
      </w:r>
    </w:p>
  </w:endnote>
  <w:endnote w:type="continuationSeparator" w:id="0">
    <w:p w14:paraId="191E56FD" w14:textId="77777777" w:rsidR="007A2524" w:rsidRDefault="007A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2F4ED" w14:textId="77777777" w:rsidR="00B2606F" w:rsidRDefault="00B2606F" w:rsidP="005328C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90AFEF1" w14:textId="77777777" w:rsidR="00B2606F" w:rsidRDefault="00B260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6B6B0" w14:textId="059A3233" w:rsidR="00D5520F" w:rsidRDefault="00D5520F" w:rsidP="00D5520F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right" w:pos="935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   \* MERGEFORMAT</w:instrText>
    </w:r>
    <w:r>
      <w:rPr>
        <w:rFonts w:ascii="Arial" w:hAnsi="Arial" w:cs="Arial"/>
        <w:sz w:val="16"/>
        <w:szCs w:val="16"/>
      </w:rPr>
      <w:fldChar w:fldCharType="separate"/>
    </w:r>
    <w:r w:rsidR="00A75FBE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A75FBE"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5A01B" w14:textId="77777777" w:rsidR="007A2524" w:rsidRDefault="007A2524">
      <w:r>
        <w:separator/>
      </w:r>
    </w:p>
  </w:footnote>
  <w:footnote w:type="continuationSeparator" w:id="0">
    <w:p w14:paraId="55CFDC41" w14:textId="77777777" w:rsidR="007A2524" w:rsidRDefault="007A2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C46B70"/>
    <w:multiLevelType w:val="hybridMultilevel"/>
    <w:tmpl w:val="D78489B2"/>
    <w:lvl w:ilvl="0" w:tplc="58D0A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1867D5"/>
    <w:multiLevelType w:val="hybridMultilevel"/>
    <w:tmpl w:val="C54680BC"/>
    <w:lvl w:ilvl="0" w:tplc="EF16A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F3917"/>
    <w:multiLevelType w:val="hybridMultilevel"/>
    <w:tmpl w:val="CA5E3270"/>
    <w:lvl w:ilvl="0" w:tplc="ACAA729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Segoe UI" w:eastAsia="Times New Roman" w:hAnsi="Segoe UI" w:cs="Segoe UI" w:hint="default"/>
      </w:rPr>
    </w:lvl>
    <w:lvl w:ilvl="1" w:tplc="F1501B28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4482"/>
    <w:multiLevelType w:val="hybridMultilevel"/>
    <w:tmpl w:val="C5144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A0BB1"/>
    <w:multiLevelType w:val="multilevel"/>
    <w:tmpl w:val="7F8C8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1C0504"/>
    <w:multiLevelType w:val="hybridMultilevel"/>
    <w:tmpl w:val="C1661C28"/>
    <w:lvl w:ilvl="0" w:tplc="86F4D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8740F"/>
    <w:multiLevelType w:val="hybridMultilevel"/>
    <w:tmpl w:val="548022AA"/>
    <w:lvl w:ilvl="0" w:tplc="5DFE531C">
      <w:start w:val="1"/>
      <w:numFmt w:val="decimal"/>
      <w:pStyle w:val="odstpolV"/>
      <w:lvlText w:val="%1)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992D0F"/>
    <w:multiLevelType w:val="hybridMultilevel"/>
    <w:tmpl w:val="88B4CCB0"/>
    <w:lvl w:ilvl="0" w:tplc="47DAD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26FC6"/>
    <w:multiLevelType w:val="hybridMultilevel"/>
    <w:tmpl w:val="362C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40795"/>
    <w:multiLevelType w:val="hybridMultilevel"/>
    <w:tmpl w:val="3800A678"/>
    <w:lvl w:ilvl="0" w:tplc="28EE8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311CB"/>
    <w:multiLevelType w:val="hybridMultilevel"/>
    <w:tmpl w:val="BC0C98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8"/>
  </w:num>
  <w:num w:numId="12">
    <w:abstractNumId w:val="11"/>
  </w:num>
  <w:num w:numId="13">
    <w:abstractNumId w:val="5"/>
  </w:num>
  <w:num w:numId="14">
    <w:abstractNumId w:val="0"/>
  </w:num>
  <w:num w:numId="1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votný Daniel">
    <w15:presenceInfo w15:providerId="AD" w15:userId="S::daniel.novotny@gasnet.cz::a343440e-8e0b-4860-9820-e084ca800511"/>
  </w15:person>
  <w15:person w15:author="Skala Pavel, Ing.">
    <w15:presenceInfo w15:providerId="None" w15:userId="Skala Pavel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59"/>
    <w:rsid w:val="000007F8"/>
    <w:rsid w:val="00004060"/>
    <w:rsid w:val="00005FB7"/>
    <w:rsid w:val="00015DD0"/>
    <w:rsid w:val="000161D2"/>
    <w:rsid w:val="000178D6"/>
    <w:rsid w:val="00021611"/>
    <w:rsid w:val="0002665C"/>
    <w:rsid w:val="0002776F"/>
    <w:rsid w:val="0003335A"/>
    <w:rsid w:val="00034974"/>
    <w:rsid w:val="000360B0"/>
    <w:rsid w:val="0004026E"/>
    <w:rsid w:val="0004203C"/>
    <w:rsid w:val="00043F43"/>
    <w:rsid w:val="00046582"/>
    <w:rsid w:val="00046CC7"/>
    <w:rsid w:val="00046EAD"/>
    <w:rsid w:val="0005163B"/>
    <w:rsid w:val="00055132"/>
    <w:rsid w:val="00060763"/>
    <w:rsid w:val="00084A66"/>
    <w:rsid w:val="00084AF9"/>
    <w:rsid w:val="00092EF3"/>
    <w:rsid w:val="000942FB"/>
    <w:rsid w:val="0009716E"/>
    <w:rsid w:val="000A404C"/>
    <w:rsid w:val="000A4A09"/>
    <w:rsid w:val="000A5BA3"/>
    <w:rsid w:val="000A76AC"/>
    <w:rsid w:val="000C45A9"/>
    <w:rsid w:val="000D0062"/>
    <w:rsid w:val="000D1047"/>
    <w:rsid w:val="000D1D72"/>
    <w:rsid w:val="000E07A3"/>
    <w:rsid w:val="000E5678"/>
    <w:rsid w:val="000F0DA7"/>
    <w:rsid w:val="000F1EB4"/>
    <w:rsid w:val="00103B79"/>
    <w:rsid w:val="0010417D"/>
    <w:rsid w:val="001044FC"/>
    <w:rsid w:val="00112CDC"/>
    <w:rsid w:val="00117457"/>
    <w:rsid w:val="00120CC1"/>
    <w:rsid w:val="00121796"/>
    <w:rsid w:val="0012288A"/>
    <w:rsid w:val="0012346E"/>
    <w:rsid w:val="0012641E"/>
    <w:rsid w:val="001268A8"/>
    <w:rsid w:val="00127881"/>
    <w:rsid w:val="00143B0C"/>
    <w:rsid w:val="00144263"/>
    <w:rsid w:val="00144EDF"/>
    <w:rsid w:val="00145E96"/>
    <w:rsid w:val="00146345"/>
    <w:rsid w:val="001473E3"/>
    <w:rsid w:val="00150249"/>
    <w:rsid w:val="00155760"/>
    <w:rsid w:val="00162097"/>
    <w:rsid w:val="0016441A"/>
    <w:rsid w:val="001768F7"/>
    <w:rsid w:val="00176A9A"/>
    <w:rsid w:val="00177188"/>
    <w:rsid w:val="0018019D"/>
    <w:rsid w:val="001809BB"/>
    <w:rsid w:val="00180FE7"/>
    <w:rsid w:val="0018271C"/>
    <w:rsid w:val="00186166"/>
    <w:rsid w:val="00187BE8"/>
    <w:rsid w:val="00192600"/>
    <w:rsid w:val="00193C7A"/>
    <w:rsid w:val="00194C08"/>
    <w:rsid w:val="001A1B9A"/>
    <w:rsid w:val="001A3CAF"/>
    <w:rsid w:val="001A650E"/>
    <w:rsid w:val="001B09E4"/>
    <w:rsid w:val="001B0D56"/>
    <w:rsid w:val="001B1175"/>
    <w:rsid w:val="001B2584"/>
    <w:rsid w:val="001B2BE4"/>
    <w:rsid w:val="001B39E2"/>
    <w:rsid w:val="001B5FEA"/>
    <w:rsid w:val="001B65F9"/>
    <w:rsid w:val="001B7C75"/>
    <w:rsid w:val="001C0CBE"/>
    <w:rsid w:val="001C42A5"/>
    <w:rsid w:val="001C539E"/>
    <w:rsid w:val="001D3206"/>
    <w:rsid w:val="001D54D8"/>
    <w:rsid w:val="001D61A1"/>
    <w:rsid w:val="001D70BA"/>
    <w:rsid w:val="001E1F39"/>
    <w:rsid w:val="001E4E98"/>
    <w:rsid w:val="001F0104"/>
    <w:rsid w:val="001F0DAF"/>
    <w:rsid w:val="001F41F4"/>
    <w:rsid w:val="0020016B"/>
    <w:rsid w:val="00200B1E"/>
    <w:rsid w:val="0020674C"/>
    <w:rsid w:val="002103A0"/>
    <w:rsid w:val="00216C6C"/>
    <w:rsid w:val="00217141"/>
    <w:rsid w:val="00231732"/>
    <w:rsid w:val="00236DD2"/>
    <w:rsid w:val="00241C9A"/>
    <w:rsid w:val="00242A11"/>
    <w:rsid w:val="00245ACF"/>
    <w:rsid w:val="00246986"/>
    <w:rsid w:val="00251447"/>
    <w:rsid w:val="0025156F"/>
    <w:rsid w:val="002515A9"/>
    <w:rsid w:val="00251FC2"/>
    <w:rsid w:val="00252373"/>
    <w:rsid w:val="00257B13"/>
    <w:rsid w:val="00262123"/>
    <w:rsid w:val="0026642B"/>
    <w:rsid w:val="00270F8F"/>
    <w:rsid w:val="00276EDF"/>
    <w:rsid w:val="0028033A"/>
    <w:rsid w:val="00282A04"/>
    <w:rsid w:val="00283595"/>
    <w:rsid w:val="0028430C"/>
    <w:rsid w:val="002868AD"/>
    <w:rsid w:val="00286D32"/>
    <w:rsid w:val="00287C35"/>
    <w:rsid w:val="00294CD7"/>
    <w:rsid w:val="00294CED"/>
    <w:rsid w:val="002A269D"/>
    <w:rsid w:val="002A42C6"/>
    <w:rsid w:val="002B1F0B"/>
    <w:rsid w:val="002B4D7C"/>
    <w:rsid w:val="002B6B08"/>
    <w:rsid w:val="002B7915"/>
    <w:rsid w:val="002C0F1C"/>
    <w:rsid w:val="002C21A8"/>
    <w:rsid w:val="002C7887"/>
    <w:rsid w:val="002D3570"/>
    <w:rsid w:val="002E04BE"/>
    <w:rsid w:val="002E1090"/>
    <w:rsid w:val="002E4399"/>
    <w:rsid w:val="002E4CEF"/>
    <w:rsid w:val="002E6A15"/>
    <w:rsid w:val="002E6AA3"/>
    <w:rsid w:val="002F3123"/>
    <w:rsid w:val="002F5359"/>
    <w:rsid w:val="003034B0"/>
    <w:rsid w:val="0030449C"/>
    <w:rsid w:val="00326ADF"/>
    <w:rsid w:val="00330C56"/>
    <w:rsid w:val="003315EB"/>
    <w:rsid w:val="003319B8"/>
    <w:rsid w:val="003346A7"/>
    <w:rsid w:val="00335B44"/>
    <w:rsid w:val="0033646C"/>
    <w:rsid w:val="003365EE"/>
    <w:rsid w:val="00340063"/>
    <w:rsid w:val="003445B5"/>
    <w:rsid w:val="00344B0F"/>
    <w:rsid w:val="00345D44"/>
    <w:rsid w:val="00346895"/>
    <w:rsid w:val="003505A2"/>
    <w:rsid w:val="0035250D"/>
    <w:rsid w:val="00355062"/>
    <w:rsid w:val="003639E1"/>
    <w:rsid w:val="00376812"/>
    <w:rsid w:val="0038095E"/>
    <w:rsid w:val="00384564"/>
    <w:rsid w:val="00391CE3"/>
    <w:rsid w:val="003928DE"/>
    <w:rsid w:val="00393EB9"/>
    <w:rsid w:val="00396F05"/>
    <w:rsid w:val="00397103"/>
    <w:rsid w:val="003A1830"/>
    <w:rsid w:val="003A730C"/>
    <w:rsid w:val="003A7B19"/>
    <w:rsid w:val="003C12DE"/>
    <w:rsid w:val="003C3422"/>
    <w:rsid w:val="003C3C56"/>
    <w:rsid w:val="003C4D7E"/>
    <w:rsid w:val="003C67C6"/>
    <w:rsid w:val="003C6D66"/>
    <w:rsid w:val="003C7764"/>
    <w:rsid w:val="003C7842"/>
    <w:rsid w:val="003D1237"/>
    <w:rsid w:val="003D18AA"/>
    <w:rsid w:val="003D2793"/>
    <w:rsid w:val="003D5A7E"/>
    <w:rsid w:val="003D6799"/>
    <w:rsid w:val="003D7164"/>
    <w:rsid w:val="003F07A5"/>
    <w:rsid w:val="003F1606"/>
    <w:rsid w:val="003F2394"/>
    <w:rsid w:val="003F4744"/>
    <w:rsid w:val="003F6290"/>
    <w:rsid w:val="003F67DA"/>
    <w:rsid w:val="003F6800"/>
    <w:rsid w:val="003F7A25"/>
    <w:rsid w:val="00400214"/>
    <w:rsid w:val="00403148"/>
    <w:rsid w:val="00403398"/>
    <w:rsid w:val="00403EFC"/>
    <w:rsid w:val="0040506C"/>
    <w:rsid w:val="00407152"/>
    <w:rsid w:val="00410902"/>
    <w:rsid w:val="00413B69"/>
    <w:rsid w:val="0042092D"/>
    <w:rsid w:val="004265CC"/>
    <w:rsid w:val="004320BB"/>
    <w:rsid w:val="0044467A"/>
    <w:rsid w:val="00444FAF"/>
    <w:rsid w:val="00445604"/>
    <w:rsid w:val="004460C1"/>
    <w:rsid w:val="004539E5"/>
    <w:rsid w:val="00460249"/>
    <w:rsid w:val="00462C0A"/>
    <w:rsid w:val="00475B51"/>
    <w:rsid w:val="00476C5A"/>
    <w:rsid w:val="0048047B"/>
    <w:rsid w:val="00492388"/>
    <w:rsid w:val="00492E31"/>
    <w:rsid w:val="00493616"/>
    <w:rsid w:val="004936BB"/>
    <w:rsid w:val="00493802"/>
    <w:rsid w:val="00495B73"/>
    <w:rsid w:val="00495BFE"/>
    <w:rsid w:val="004A10F1"/>
    <w:rsid w:val="004A6953"/>
    <w:rsid w:val="004B03F0"/>
    <w:rsid w:val="004B0832"/>
    <w:rsid w:val="004B360E"/>
    <w:rsid w:val="004B3DB5"/>
    <w:rsid w:val="004B5AC2"/>
    <w:rsid w:val="004C153C"/>
    <w:rsid w:val="004C247C"/>
    <w:rsid w:val="004C4727"/>
    <w:rsid w:val="004C49C0"/>
    <w:rsid w:val="004D1A76"/>
    <w:rsid w:val="004E0D04"/>
    <w:rsid w:val="004E17E1"/>
    <w:rsid w:val="004E4AE9"/>
    <w:rsid w:val="004F33F1"/>
    <w:rsid w:val="0050071D"/>
    <w:rsid w:val="005030E0"/>
    <w:rsid w:val="005035F5"/>
    <w:rsid w:val="005038A4"/>
    <w:rsid w:val="005071CF"/>
    <w:rsid w:val="00521415"/>
    <w:rsid w:val="005324D9"/>
    <w:rsid w:val="005328CB"/>
    <w:rsid w:val="00536376"/>
    <w:rsid w:val="005464A7"/>
    <w:rsid w:val="00566912"/>
    <w:rsid w:val="00571CFE"/>
    <w:rsid w:val="00573782"/>
    <w:rsid w:val="0057383C"/>
    <w:rsid w:val="00583D23"/>
    <w:rsid w:val="00592226"/>
    <w:rsid w:val="005928BB"/>
    <w:rsid w:val="005A1CED"/>
    <w:rsid w:val="005A3F00"/>
    <w:rsid w:val="005B0C70"/>
    <w:rsid w:val="005B3237"/>
    <w:rsid w:val="005B38DF"/>
    <w:rsid w:val="005B3CD9"/>
    <w:rsid w:val="005B3F12"/>
    <w:rsid w:val="005B53FA"/>
    <w:rsid w:val="005B65C4"/>
    <w:rsid w:val="005C2F38"/>
    <w:rsid w:val="005C717E"/>
    <w:rsid w:val="005D5EB9"/>
    <w:rsid w:val="005D6501"/>
    <w:rsid w:val="005E48B5"/>
    <w:rsid w:val="005E7AB8"/>
    <w:rsid w:val="005F456A"/>
    <w:rsid w:val="00601E49"/>
    <w:rsid w:val="00603600"/>
    <w:rsid w:val="00610E20"/>
    <w:rsid w:val="00612335"/>
    <w:rsid w:val="006124EA"/>
    <w:rsid w:val="00614DAA"/>
    <w:rsid w:val="006150A5"/>
    <w:rsid w:val="00620064"/>
    <w:rsid w:val="006213D0"/>
    <w:rsid w:val="0062285A"/>
    <w:rsid w:val="00625CBB"/>
    <w:rsid w:val="00626F04"/>
    <w:rsid w:val="00631BC6"/>
    <w:rsid w:val="00640122"/>
    <w:rsid w:val="00640CEB"/>
    <w:rsid w:val="00642235"/>
    <w:rsid w:val="00645551"/>
    <w:rsid w:val="006530D3"/>
    <w:rsid w:val="006536BF"/>
    <w:rsid w:val="00654223"/>
    <w:rsid w:val="0065548E"/>
    <w:rsid w:val="0065558B"/>
    <w:rsid w:val="006572C8"/>
    <w:rsid w:val="0066262E"/>
    <w:rsid w:val="00663556"/>
    <w:rsid w:val="00663FC6"/>
    <w:rsid w:val="00665974"/>
    <w:rsid w:val="006665BC"/>
    <w:rsid w:val="00667EA6"/>
    <w:rsid w:val="00670518"/>
    <w:rsid w:val="0067292C"/>
    <w:rsid w:val="006835C5"/>
    <w:rsid w:val="006836FC"/>
    <w:rsid w:val="006879F6"/>
    <w:rsid w:val="006904B2"/>
    <w:rsid w:val="006920B9"/>
    <w:rsid w:val="00695B41"/>
    <w:rsid w:val="006977D5"/>
    <w:rsid w:val="006A1F23"/>
    <w:rsid w:val="006A608D"/>
    <w:rsid w:val="006B28D4"/>
    <w:rsid w:val="006B550D"/>
    <w:rsid w:val="006C2EC9"/>
    <w:rsid w:val="006C3FC2"/>
    <w:rsid w:val="006C5C40"/>
    <w:rsid w:val="006C6831"/>
    <w:rsid w:val="006C7686"/>
    <w:rsid w:val="006D3381"/>
    <w:rsid w:val="006D34E0"/>
    <w:rsid w:val="006D34E8"/>
    <w:rsid w:val="006D5640"/>
    <w:rsid w:val="006D79E7"/>
    <w:rsid w:val="006E0CD6"/>
    <w:rsid w:val="006E1B03"/>
    <w:rsid w:val="006E1ED5"/>
    <w:rsid w:val="006E39FA"/>
    <w:rsid w:val="006E4020"/>
    <w:rsid w:val="006F1900"/>
    <w:rsid w:val="006F381A"/>
    <w:rsid w:val="006F4B6C"/>
    <w:rsid w:val="006F7E39"/>
    <w:rsid w:val="007061AE"/>
    <w:rsid w:val="0071076E"/>
    <w:rsid w:val="00725495"/>
    <w:rsid w:val="007274B2"/>
    <w:rsid w:val="00734806"/>
    <w:rsid w:val="00734956"/>
    <w:rsid w:val="00745225"/>
    <w:rsid w:val="00745675"/>
    <w:rsid w:val="0074605F"/>
    <w:rsid w:val="0076175D"/>
    <w:rsid w:val="00765ABA"/>
    <w:rsid w:val="007759CA"/>
    <w:rsid w:val="00776D84"/>
    <w:rsid w:val="00777C2C"/>
    <w:rsid w:val="00783A4D"/>
    <w:rsid w:val="00785001"/>
    <w:rsid w:val="00791722"/>
    <w:rsid w:val="00791C4D"/>
    <w:rsid w:val="007A0562"/>
    <w:rsid w:val="007A1B70"/>
    <w:rsid w:val="007A2524"/>
    <w:rsid w:val="007A3047"/>
    <w:rsid w:val="007A3314"/>
    <w:rsid w:val="007A6E05"/>
    <w:rsid w:val="007A7568"/>
    <w:rsid w:val="007A7F03"/>
    <w:rsid w:val="007B2C1E"/>
    <w:rsid w:val="007B3E6C"/>
    <w:rsid w:val="007B7436"/>
    <w:rsid w:val="007C1949"/>
    <w:rsid w:val="007C21B6"/>
    <w:rsid w:val="007C2486"/>
    <w:rsid w:val="007C5B3C"/>
    <w:rsid w:val="007D0047"/>
    <w:rsid w:val="007D27F8"/>
    <w:rsid w:val="007D324B"/>
    <w:rsid w:val="007D37C0"/>
    <w:rsid w:val="007E0401"/>
    <w:rsid w:val="007E33B1"/>
    <w:rsid w:val="007E5EBE"/>
    <w:rsid w:val="007E6867"/>
    <w:rsid w:val="007E7314"/>
    <w:rsid w:val="007E7EF9"/>
    <w:rsid w:val="007F1867"/>
    <w:rsid w:val="007F41FC"/>
    <w:rsid w:val="00803C20"/>
    <w:rsid w:val="00804187"/>
    <w:rsid w:val="00810A0C"/>
    <w:rsid w:val="00810CA1"/>
    <w:rsid w:val="0081470A"/>
    <w:rsid w:val="008159CF"/>
    <w:rsid w:val="00816862"/>
    <w:rsid w:val="00820060"/>
    <w:rsid w:val="008268D9"/>
    <w:rsid w:val="00826D3E"/>
    <w:rsid w:val="0083205D"/>
    <w:rsid w:val="008325C5"/>
    <w:rsid w:val="00832B09"/>
    <w:rsid w:val="008333C4"/>
    <w:rsid w:val="00836555"/>
    <w:rsid w:val="00836AFF"/>
    <w:rsid w:val="00845F39"/>
    <w:rsid w:val="00847523"/>
    <w:rsid w:val="00850178"/>
    <w:rsid w:val="00851061"/>
    <w:rsid w:val="00851D11"/>
    <w:rsid w:val="00855671"/>
    <w:rsid w:val="0085622E"/>
    <w:rsid w:val="00870999"/>
    <w:rsid w:val="00872E62"/>
    <w:rsid w:val="00873ED1"/>
    <w:rsid w:val="0087772C"/>
    <w:rsid w:val="00886146"/>
    <w:rsid w:val="00887515"/>
    <w:rsid w:val="00890AB9"/>
    <w:rsid w:val="008954F0"/>
    <w:rsid w:val="008A3E73"/>
    <w:rsid w:val="008A534B"/>
    <w:rsid w:val="008A7EB6"/>
    <w:rsid w:val="008B172A"/>
    <w:rsid w:val="008B2029"/>
    <w:rsid w:val="008B3D03"/>
    <w:rsid w:val="008C0113"/>
    <w:rsid w:val="008C3FF9"/>
    <w:rsid w:val="008C51EE"/>
    <w:rsid w:val="008C5FD0"/>
    <w:rsid w:val="008C68CD"/>
    <w:rsid w:val="008D1BF4"/>
    <w:rsid w:val="008D5556"/>
    <w:rsid w:val="008D6DD6"/>
    <w:rsid w:val="008D7E73"/>
    <w:rsid w:val="008E21E0"/>
    <w:rsid w:val="008E413A"/>
    <w:rsid w:val="008E598A"/>
    <w:rsid w:val="008E6595"/>
    <w:rsid w:val="008E6EB7"/>
    <w:rsid w:val="008E75F0"/>
    <w:rsid w:val="008F1712"/>
    <w:rsid w:val="009004B3"/>
    <w:rsid w:val="00900BA0"/>
    <w:rsid w:val="0090614A"/>
    <w:rsid w:val="00907044"/>
    <w:rsid w:val="009072C6"/>
    <w:rsid w:val="00910456"/>
    <w:rsid w:val="00911D9D"/>
    <w:rsid w:val="00915E28"/>
    <w:rsid w:val="0092538E"/>
    <w:rsid w:val="00926D18"/>
    <w:rsid w:val="00931E5A"/>
    <w:rsid w:val="00931EB7"/>
    <w:rsid w:val="00931F99"/>
    <w:rsid w:val="009429C2"/>
    <w:rsid w:val="009454D8"/>
    <w:rsid w:val="0096007D"/>
    <w:rsid w:val="009623A5"/>
    <w:rsid w:val="009644D2"/>
    <w:rsid w:val="0097063C"/>
    <w:rsid w:val="00970B40"/>
    <w:rsid w:val="009756AA"/>
    <w:rsid w:val="0097577B"/>
    <w:rsid w:val="00987A0B"/>
    <w:rsid w:val="009A1CE6"/>
    <w:rsid w:val="009A3E03"/>
    <w:rsid w:val="009C5476"/>
    <w:rsid w:val="009C61CE"/>
    <w:rsid w:val="009C6FE5"/>
    <w:rsid w:val="009C7177"/>
    <w:rsid w:val="009C75A4"/>
    <w:rsid w:val="009D4044"/>
    <w:rsid w:val="009E125E"/>
    <w:rsid w:val="009F474C"/>
    <w:rsid w:val="009F4A6B"/>
    <w:rsid w:val="00A0321B"/>
    <w:rsid w:val="00A046D0"/>
    <w:rsid w:val="00A1154D"/>
    <w:rsid w:val="00A14958"/>
    <w:rsid w:val="00A16517"/>
    <w:rsid w:val="00A16E0A"/>
    <w:rsid w:val="00A2042A"/>
    <w:rsid w:val="00A21A97"/>
    <w:rsid w:val="00A2506A"/>
    <w:rsid w:val="00A3156F"/>
    <w:rsid w:val="00A323D2"/>
    <w:rsid w:val="00A32924"/>
    <w:rsid w:val="00A3400E"/>
    <w:rsid w:val="00A34D5A"/>
    <w:rsid w:val="00A36117"/>
    <w:rsid w:val="00A40A1D"/>
    <w:rsid w:val="00A453A5"/>
    <w:rsid w:val="00A47168"/>
    <w:rsid w:val="00A50825"/>
    <w:rsid w:val="00A56F28"/>
    <w:rsid w:val="00A65326"/>
    <w:rsid w:val="00A659AE"/>
    <w:rsid w:val="00A673F6"/>
    <w:rsid w:val="00A731F5"/>
    <w:rsid w:val="00A75E29"/>
    <w:rsid w:val="00A75FBE"/>
    <w:rsid w:val="00A82BBE"/>
    <w:rsid w:val="00A84BE7"/>
    <w:rsid w:val="00A879CA"/>
    <w:rsid w:val="00AA075C"/>
    <w:rsid w:val="00AA2ADB"/>
    <w:rsid w:val="00AA3321"/>
    <w:rsid w:val="00AA518E"/>
    <w:rsid w:val="00AA6D4B"/>
    <w:rsid w:val="00AA7F4B"/>
    <w:rsid w:val="00AB0027"/>
    <w:rsid w:val="00AB1604"/>
    <w:rsid w:val="00AB190A"/>
    <w:rsid w:val="00AB4CD0"/>
    <w:rsid w:val="00AB799F"/>
    <w:rsid w:val="00AC00B3"/>
    <w:rsid w:val="00AC04DA"/>
    <w:rsid w:val="00AC287B"/>
    <w:rsid w:val="00AC30D1"/>
    <w:rsid w:val="00AC49CD"/>
    <w:rsid w:val="00AC6923"/>
    <w:rsid w:val="00AD0483"/>
    <w:rsid w:val="00AD2E45"/>
    <w:rsid w:val="00AD46AC"/>
    <w:rsid w:val="00AD6AB2"/>
    <w:rsid w:val="00AE2898"/>
    <w:rsid w:val="00AE62C3"/>
    <w:rsid w:val="00AF3C40"/>
    <w:rsid w:val="00B048A8"/>
    <w:rsid w:val="00B059A7"/>
    <w:rsid w:val="00B173EA"/>
    <w:rsid w:val="00B17DED"/>
    <w:rsid w:val="00B17DEF"/>
    <w:rsid w:val="00B17EA6"/>
    <w:rsid w:val="00B17FE7"/>
    <w:rsid w:val="00B20398"/>
    <w:rsid w:val="00B2606F"/>
    <w:rsid w:val="00B26C50"/>
    <w:rsid w:val="00B27039"/>
    <w:rsid w:val="00B326F8"/>
    <w:rsid w:val="00B365AE"/>
    <w:rsid w:val="00B414C8"/>
    <w:rsid w:val="00B47E8D"/>
    <w:rsid w:val="00B55C8B"/>
    <w:rsid w:val="00B65117"/>
    <w:rsid w:val="00B72704"/>
    <w:rsid w:val="00B75BCA"/>
    <w:rsid w:val="00B76CC4"/>
    <w:rsid w:val="00B774FA"/>
    <w:rsid w:val="00B81659"/>
    <w:rsid w:val="00B8297D"/>
    <w:rsid w:val="00B83EB0"/>
    <w:rsid w:val="00B85862"/>
    <w:rsid w:val="00B926D3"/>
    <w:rsid w:val="00B94F94"/>
    <w:rsid w:val="00BA7F68"/>
    <w:rsid w:val="00BB433D"/>
    <w:rsid w:val="00BB54C5"/>
    <w:rsid w:val="00BB7BA2"/>
    <w:rsid w:val="00BC48F1"/>
    <w:rsid w:val="00BD06E8"/>
    <w:rsid w:val="00BD5972"/>
    <w:rsid w:val="00BE107D"/>
    <w:rsid w:val="00BE5102"/>
    <w:rsid w:val="00BE56E0"/>
    <w:rsid w:val="00BF075B"/>
    <w:rsid w:val="00BF14F7"/>
    <w:rsid w:val="00BF2855"/>
    <w:rsid w:val="00BF34A2"/>
    <w:rsid w:val="00C03979"/>
    <w:rsid w:val="00C04D4B"/>
    <w:rsid w:val="00C1283E"/>
    <w:rsid w:val="00C20832"/>
    <w:rsid w:val="00C20EB1"/>
    <w:rsid w:val="00C23390"/>
    <w:rsid w:val="00C26492"/>
    <w:rsid w:val="00C26701"/>
    <w:rsid w:val="00C3206C"/>
    <w:rsid w:val="00C353ED"/>
    <w:rsid w:val="00C42D58"/>
    <w:rsid w:val="00C44CC1"/>
    <w:rsid w:val="00C451DD"/>
    <w:rsid w:val="00C50104"/>
    <w:rsid w:val="00C52402"/>
    <w:rsid w:val="00C57BD6"/>
    <w:rsid w:val="00C61831"/>
    <w:rsid w:val="00C62C48"/>
    <w:rsid w:val="00C65D99"/>
    <w:rsid w:val="00C660BF"/>
    <w:rsid w:val="00C66817"/>
    <w:rsid w:val="00C6793D"/>
    <w:rsid w:val="00C735D7"/>
    <w:rsid w:val="00C83137"/>
    <w:rsid w:val="00C85A79"/>
    <w:rsid w:val="00C919BA"/>
    <w:rsid w:val="00C93156"/>
    <w:rsid w:val="00C94F26"/>
    <w:rsid w:val="00C953D0"/>
    <w:rsid w:val="00C974B0"/>
    <w:rsid w:val="00CA28C8"/>
    <w:rsid w:val="00CA310A"/>
    <w:rsid w:val="00CB07DC"/>
    <w:rsid w:val="00CB1414"/>
    <w:rsid w:val="00CB26E8"/>
    <w:rsid w:val="00CC2257"/>
    <w:rsid w:val="00CC371C"/>
    <w:rsid w:val="00CC3B44"/>
    <w:rsid w:val="00CD4B39"/>
    <w:rsid w:val="00CD5F1B"/>
    <w:rsid w:val="00CD625E"/>
    <w:rsid w:val="00CE3C15"/>
    <w:rsid w:val="00CE62D1"/>
    <w:rsid w:val="00CE7C19"/>
    <w:rsid w:val="00CF69BF"/>
    <w:rsid w:val="00D00D5D"/>
    <w:rsid w:val="00D048AE"/>
    <w:rsid w:val="00D06692"/>
    <w:rsid w:val="00D10C1F"/>
    <w:rsid w:val="00D15DB9"/>
    <w:rsid w:val="00D17B0A"/>
    <w:rsid w:val="00D246B6"/>
    <w:rsid w:val="00D3528E"/>
    <w:rsid w:val="00D355E2"/>
    <w:rsid w:val="00D412AB"/>
    <w:rsid w:val="00D5520F"/>
    <w:rsid w:val="00D55533"/>
    <w:rsid w:val="00D567AC"/>
    <w:rsid w:val="00D60922"/>
    <w:rsid w:val="00D6119C"/>
    <w:rsid w:val="00D613E3"/>
    <w:rsid w:val="00D707DB"/>
    <w:rsid w:val="00D71B80"/>
    <w:rsid w:val="00D736EE"/>
    <w:rsid w:val="00D824B4"/>
    <w:rsid w:val="00D83668"/>
    <w:rsid w:val="00D845B7"/>
    <w:rsid w:val="00D85BA7"/>
    <w:rsid w:val="00D87857"/>
    <w:rsid w:val="00D922E2"/>
    <w:rsid w:val="00D944F8"/>
    <w:rsid w:val="00D94CAF"/>
    <w:rsid w:val="00DA09BA"/>
    <w:rsid w:val="00DA0B6F"/>
    <w:rsid w:val="00DA3A14"/>
    <w:rsid w:val="00DA3D1A"/>
    <w:rsid w:val="00DA444B"/>
    <w:rsid w:val="00DA5642"/>
    <w:rsid w:val="00DA5661"/>
    <w:rsid w:val="00DA61A0"/>
    <w:rsid w:val="00DA6D1C"/>
    <w:rsid w:val="00DB0550"/>
    <w:rsid w:val="00DB1826"/>
    <w:rsid w:val="00DB79B6"/>
    <w:rsid w:val="00DC0181"/>
    <w:rsid w:val="00DD2030"/>
    <w:rsid w:val="00DE50C8"/>
    <w:rsid w:val="00DE6986"/>
    <w:rsid w:val="00DE7D58"/>
    <w:rsid w:val="00DF23A3"/>
    <w:rsid w:val="00E0030A"/>
    <w:rsid w:val="00E02A7C"/>
    <w:rsid w:val="00E03152"/>
    <w:rsid w:val="00E078D9"/>
    <w:rsid w:val="00E11C8A"/>
    <w:rsid w:val="00E13060"/>
    <w:rsid w:val="00E15EDD"/>
    <w:rsid w:val="00E23067"/>
    <w:rsid w:val="00E23F43"/>
    <w:rsid w:val="00E2687C"/>
    <w:rsid w:val="00E27CF0"/>
    <w:rsid w:val="00E30205"/>
    <w:rsid w:val="00E32969"/>
    <w:rsid w:val="00E335E7"/>
    <w:rsid w:val="00E35322"/>
    <w:rsid w:val="00E37044"/>
    <w:rsid w:val="00E4041E"/>
    <w:rsid w:val="00E41DE3"/>
    <w:rsid w:val="00E428E6"/>
    <w:rsid w:val="00E51162"/>
    <w:rsid w:val="00E56215"/>
    <w:rsid w:val="00E5755B"/>
    <w:rsid w:val="00E62569"/>
    <w:rsid w:val="00E73690"/>
    <w:rsid w:val="00E762E3"/>
    <w:rsid w:val="00E765EF"/>
    <w:rsid w:val="00E8026D"/>
    <w:rsid w:val="00E841EE"/>
    <w:rsid w:val="00E87E78"/>
    <w:rsid w:val="00E91E7B"/>
    <w:rsid w:val="00E96F71"/>
    <w:rsid w:val="00E97918"/>
    <w:rsid w:val="00EA04B4"/>
    <w:rsid w:val="00EA069D"/>
    <w:rsid w:val="00EA3A61"/>
    <w:rsid w:val="00EA4023"/>
    <w:rsid w:val="00EA4E88"/>
    <w:rsid w:val="00EA5976"/>
    <w:rsid w:val="00EA6766"/>
    <w:rsid w:val="00EB1FBE"/>
    <w:rsid w:val="00EC0FEA"/>
    <w:rsid w:val="00EC7A91"/>
    <w:rsid w:val="00ED1D54"/>
    <w:rsid w:val="00ED1F2A"/>
    <w:rsid w:val="00ED32A3"/>
    <w:rsid w:val="00ED3D7E"/>
    <w:rsid w:val="00EE15AE"/>
    <w:rsid w:val="00EE1A40"/>
    <w:rsid w:val="00EE20F2"/>
    <w:rsid w:val="00EE33A6"/>
    <w:rsid w:val="00EE3677"/>
    <w:rsid w:val="00EE3E24"/>
    <w:rsid w:val="00EE484B"/>
    <w:rsid w:val="00EE53C8"/>
    <w:rsid w:val="00EE60AE"/>
    <w:rsid w:val="00EF060C"/>
    <w:rsid w:val="00F007C1"/>
    <w:rsid w:val="00F04AB4"/>
    <w:rsid w:val="00F05609"/>
    <w:rsid w:val="00F07FA6"/>
    <w:rsid w:val="00F1642B"/>
    <w:rsid w:val="00F16495"/>
    <w:rsid w:val="00F22839"/>
    <w:rsid w:val="00F233CC"/>
    <w:rsid w:val="00F23817"/>
    <w:rsid w:val="00F267DE"/>
    <w:rsid w:val="00F27444"/>
    <w:rsid w:val="00F3021F"/>
    <w:rsid w:val="00F32FAE"/>
    <w:rsid w:val="00F349C2"/>
    <w:rsid w:val="00F35A1D"/>
    <w:rsid w:val="00F475F8"/>
    <w:rsid w:val="00F50F3B"/>
    <w:rsid w:val="00F55E23"/>
    <w:rsid w:val="00F61A0C"/>
    <w:rsid w:val="00F621B9"/>
    <w:rsid w:val="00F67CDA"/>
    <w:rsid w:val="00F74B0C"/>
    <w:rsid w:val="00F76A25"/>
    <w:rsid w:val="00F86EB8"/>
    <w:rsid w:val="00F87133"/>
    <w:rsid w:val="00F9101D"/>
    <w:rsid w:val="00F91834"/>
    <w:rsid w:val="00F95CA5"/>
    <w:rsid w:val="00F9693F"/>
    <w:rsid w:val="00FB0E18"/>
    <w:rsid w:val="00FB134F"/>
    <w:rsid w:val="00FB1B9D"/>
    <w:rsid w:val="00FB349A"/>
    <w:rsid w:val="00FB3A6F"/>
    <w:rsid w:val="00FB46DA"/>
    <w:rsid w:val="00FB4C32"/>
    <w:rsid w:val="00FD19DF"/>
    <w:rsid w:val="00FD37FC"/>
    <w:rsid w:val="00FD74EB"/>
    <w:rsid w:val="00FE2EAC"/>
    <w:rsid w:val="00FF186C"/>
    <w:rsid w:val="073C0CD6"/>
    <w:rsid w:val="2318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B3282"/>
  <w15:docId w15:val="{B8687778-C18D-4D21-B12E-F99BC337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1659"/>
  </w:style>
  <w:style w:type="paragraph" w:styleId="Nadpis1">
    <w:name w:val="heading 1"/>
    <w:basedOn w:val="Normln"/>
    <w:next w:val="Normln"/>
    <w:qFormat/>
    <w:rsid w:val="00B81659"/>
    <w:pPr>
      <w:keepNext/>
      <w:spacing w:before="120"/>
      <w:outlineLvl w:val="0"/>
    </w:pPr>
    <w:rPr>
      <w:b/>
      <w:snapToGrid w:val="0"/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B81659"/>
    <w:pPr>
      <w:keepNext/>
      <w:jc w:val="center"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B816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1659"/>
  </w:style>
  <w:style w:type="paragraph" w:customStyle="1" w:styleId="Textvtabulce">
    <w:name w:val="Text v tabulce"/>
    <w:basedOn w:val="Normln"/>
    <w:rsid w:val="00B81659"/>
    <w:rPr>
      <w:sz w:val="22"/>
      <w:szCs w:val="24"/>
    </w:rPr>
  </w:style>
  <w:style w:type="paragraph" w:styleId="Zhlav">
    <w:name w:val="header"/>
    <w:basedOn w:val="Normln"/>
    <w:link w:val="ZhlavChar"/>
    <w:uiPriority w:val="99"/>
    <w:rsid w:val="00B8165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81659"/>
    <w:pPr>
      <w:jc w:val="both"/>
    </w:pPr>
    <w:rPr>
      <w:sz w:val="24"/>
    </w:rPr>
  </w:style>
  <w:style w:type="character" w:styleId="Odkaznakoment">
    <w:name w:val="annotation reference"/>
    <w:rsid w:val="00B8165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81659"/>
  </w:style>
  <w:style w:type="paragraph" w:customStyle="1" w:styleId="odstpolV">
    <w:name w:val="odst po čl V"/>
    <w:basedOn w:val="Normln"/>
    <w:link w:val="odstpolVChar"/>
    <w:rsid w:val="00B81659"/>
    <w:pPr>
      <w:numPr>
        <w:numId w:val="2"/>
      </w:numPr>
      <w:spacing w:after="240"/>
      <w:jc w:val="both"/>
    </w:pPr>
    <w:rPr>
      <w:sz w:val="24"/>
      <w:szCs w:val="24"/>
    </w:rPr>
  </w:style>
  <w:style w:type="character" w:customStyle="1" w:styleId="odstpolVChar">
    <w:name w:val="odst po čl V Char"/>
    <w:link w:val="odstpolV"/>
    <w:rsid w:val="00B8165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165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81659"/>
    <w:rPr>
      <w:b/>
      <w:bCs/>
    </w:rPr>
  </w:style>
  <w:style w:type="paragraph" w:styleId="Seznam">
    <w:name w:val="List"/>
    <w:basedOn w:val="Normln"/>
    <w:rsid w:val="00BD5972"/>
    <w:pPr>
      <w:ind w:left="283" w:hanging="283"/>
    </w:pPr>
    <w:rPr>
      <w:sz w:val="24"/>
      <w:szCs w:val="24"/>
    </w:rPr>
  </w:style>
  <w:style w:type="paragraph" w:styleId="Zkladntext">
    <w:name w:val="Body Text"/>
    <w:basedOn w:val="Normln"/>
    <w:rsid w:val="00162097"/>
    <w:pPr>
      <w:spacing w:after="120"/>
    </w:pPr>
  </w:style>
  <w:style w:type="character" w:customStyle="1" w:styleId="ZhlavChar">
    <w:name w:val="Záhlaví Char"/>
    <w:basedOn w:val="Standardnpsmoodstavce"/>
    <w:link w:val="Zhlav"/>
    <w:uiPriority w:val="99"/>
    <w:rsid w:val="00EF060C"/>
  </w:style>
  <w:style w:type="character" w:styleId="Hypertextovodkaz">
    <w:name w:val="Hyperlink"/>
    <w:rsid w:val="00EF060C"/>
    <w:rPr>
      <w:color w:val="0000FF"/>
      <w:u w:val="single"/>
    </w:rPr>
  </w:style>
  <w:style w:type="character" w:customStyle="1" w:styleId="TextkomenteChar">
    <w:name w:val="Text komentáře Char"/>
    <w:link w:val="Textkomente"/>
    <w:rsid w:val="001D3206"/>
  </w:style>
  <w:style w:type="character" w:customStyle="1" w:styleId="Nadpis4Char">
    <w:name w:val="Nadpis 4 Char"/>
    <w:link w:val="Nadpis4"/>
    <w:rsid w:val="00A3156F"/>
    <w:rPr>
      <w:b/>
      <w:bCs/>
      <w:sz w:val="22"/>
    </w:rPr>
  </w:style>
  <w:style w:type="paragraph" w:customStyle="1" w:styleId="Normlntextsmlouvy">
    <w:name w:val="Normální text smlouvy"/>
    <w:basedOn w:val="Normln"/>
    <w:qFormat/>
    <w:rsid w:val="00A3156F"/>
    <w:pPr>
      <w:tabs>
        <w:tab w:val="left" w:pos="284"/>
      </w:tabs>
      <w:spacing w:before="240"/>
      <w:jc w:val="both"/>
    </w:pPr>
    <w:rPr>
      <w:rFonts w:ascii="Arial" w:hAnsi="Arial" w:cs="Arial"/>
    </w:rPr>
  </w:style>
  <w:style w:type="character" w:customStyle="1" w:styleId="ZpatChar">
    <w:name w:val="Zápatí Char"/>
    <w:link w:val="Zpat"/>
    <w:rsid w:val="00D5520F"/>
  </w:style>
  <w:style w:type="character" w:customStyle="1" w:styleId="stylTextChar">
    <w:name w:val="styl Text Char"/>
    <w:link w:val="stylText"/>
    <w:uiPriority w:val="98"/>
    <w:locked/>
    <w:rsid w:val="00A84BE7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A84BE7"/>
    <w:pPr>
      <w:jc w:val="both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9F474C"/>
    <w:pPr>
      <w:ind w:left="708"/>
    </w:pPr>
  </w:style>
  <w:style w:type="paragraph" w:customStyle="1" w:styleId="Default">
    <w:name w:val="Default"/>
    <w:rsid w:val="00A40A1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ledovanodkaz">
    <w:name w:val="FollowedHyperlink"/>
    <w:basedOn w:val="Standardnpsmoodstavce"/>
    <w:semiHidden/>
    <w:unhideWhenUsed/>
    <w:rsid w:val="00492E31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C85A79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457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F3C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organizacni-struktura/organizacni-jednotk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11CCD-EFC5-4CB6-823E-4392587F4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E6C2E2-1074-4D3F-AA8F-780E4245A22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BE1A8F2-B126-47E9-9EB0-2127A8498D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546F9D-F0EC-4560-B1BF-818F554C31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1852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SoSB-věcná břemena_2str_pozemek dotčený_přeložka B</vt:lpstr>
    </vt:vector>
  </TitlesOfParts>
  <Company>RWE Interní služby, s.r.o.</Company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SoSB-věcná břemena_2str_pozemek dotčený_přeložka B</dc:title>
  <dc:creator>Petr Píšek</dc:creator>
  <cp:lastModifiedBy>Skala Pavel, Ing.</cp:lastModifiedBy>
  <cp:revision>5</cp:revision>
  <cp:lastPrinted>2020-09-07T08:49:00Z</cp:lastPrinted>
  <dcterms:created xsi:type="dcterms:W3CDTF">2022-06-13T12:21:00Z</dcterms:created>
  <dcterms:modified xsi:type="dcterms:W3CDTF">2022-06-16T12:49:00Z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zat">
    <vt:lpwstr>1.00000000000000</vt:lpwstr>
  </property>
  <property fmtid="{D5CDD505-2E9C-101B-9397-08002B2CF9AE}" pid="3" name="display_urn:schemas-microsoft-com:office:office#Garant_x0020_formul_x00e1__x0159_e">
    <vt:lpwstr>Chobolová Drahomíra</vt:lpwstr>
  </property>
  <property fmtid="{D5CDD505-2E9C-101B-9397-08002B2CF9AE}" pid="4" name="ContentTypeId">
    <vt:lpwstr>0x010100253C812399106B48AC8CF9B78345140B</vt:lpwstr>
  </property>
</Properties>
</file>